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6860" w:rsidRPr="001C4708" w:rsidRDefault="00996860" w:rsidP="00996860">
      <w:pPr>
        <w:keepNext/>
        <w:shd w:val="clear" w:color="auto" w:fill="EEECE1"/>
        <w:jc w:val="center"/>
        <w:outlineLvl w:val="1"/>
      </w:pPr>
      <w:r w:rsidRPr="001C4708">
        <w:rPr>
          <w:b/>
          <w:bCs/>
          <w:caps/>
          <w:sz w:val="22"/>
          <w:szCs w:val="22"/>
        </w:rPr>
        <w:t>wymagane parametry techniczne</w:t>
      </w:r>
      <w:r>
        <w:rPr>
          <w:b/>
          <w:bCs/>
          <w:caps/>
          <w:sz w:val="22"/>
          <w:szCs w:val="22"/>
        </w:rPr>
        <w:t>, FUNKCJONALNE I UŻYTKOWE</w:t>
      </w:r>
      <w:ins w:id="0" w:author="Izabela Leżańska" w:date="2018-06-04T10:11:00Z">
        <w:r w:rsidR="00E30872">
          <w:rPr>
            <w:b/>
            <w:bCs/>
            <w:caps/>
            <w:sz w:val="22"/>
            <w:szCs w:val="22"/>
          </w:rPr>
          <w:t>-Załącznik IIIA do SiWZ Zadanie I część 1a</w:t>
        </w:r>
      </w:ins>
    </w:p>
    <w:p w:rsidR="00996860" w:rsidRPr="001C4708" w:rsidRDefault="00996860" w:rsidP="00996860">
      <w:pPr>
        <w:keepNext/>
        <w:jc w:val="center"/>
        <w:outlineLvl w:val="1"/>
        <w:rPr>
          <w:b/>
          <w:bCs/>
          <w:caps/>
          <w:sz w:val="22"/>
          <w:szCs w:val="22"/>
        </w:rPr>
      </w:pPr>
    </w:p>
    <w:tbl>
      <w:tblPr>
        <w:tblW w:w="10632" w:type="dxa"/>
        <w:tblInd w:w="-4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6521"/>
        <w:gridCol w:w="1701"/>
        <w:gridCol w:w="1701"/>
      </w:tblGrid>
      <w:tr w:rsidR="00996860" w:rsidRPr="001C4708" w:rsidTr="00701433">
        <w:trPr>
          <w:trHeight w:val="758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402E0" w:rsidRPr="00D402E0" w:rsidRDefault="00D402E0" w:rsidP="00FC301F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</w:p>
          <w:p w:rsidR="00996860" w:rsidRPr="00D402E0" w:rsidRDefault="001643A8" w:rsidP="00D402E0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ZAAWANSOWANY </w:t>
            </w:r>
            <w:r w:rsidR="00996860" w:rsidRPr="00D402E0">
              <w:rPr>
                <w:b/>
                <w:sz w:val="20"/>
                <w:szCs w:val="20"/>
              </w:rPr>
              <w:t>SYMULTOR PACJENTA DOROSŁEGO</w:t>
            </w:r>
            <w:r>
              <w:rPr>
                <w:b/>
                <w:sz w:val="20"/>
                <w:szCs w:val="20"/>
              </w:rPr>
              <w:t>, SALA OIT</w:t>
            </w:r>
            <w:r w:rsidR="00D402E0">
              <w:rPr>
                <w:b/>
                <w:sz w:val="20"/>
                <w:szCs w:val="20"/>
              </w:rPr>
              <w:t xml:space="preserve"> - 1 sztuka</w:t>
            </w:r>
          </w:p>
        </w:tc>
      </w:tr>
      <w:tr w:rsidR="00996860" w:rsidRPr="00F86ACC" w:rsidTr="00701433">
        <w:trPr>
          <w:trHeight w:val="397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996860" w:rsidRPr="00D402E0" w:rsidRDefault="00996860" w:rsidP="00D65BD1">
            <w:pPr>
              <w:jc w:val="left"/>
              <w:rPr>
                <w:b/>
                <w:i/>
                <w:iCs/>
                <w:sz w:val="20"/>
                <w:szCs w:val="20"/>
              </w:rPr>
            </w:pPr>
            <w:r w:rsidRPr="00D402E0">
              <w:rPr>
                <w:b/>
                <w:sz w:val="20"/>
                <w:szCs w:val="20"/>
              </w:rPr>
              <w:t>Pełna nazwa, typ lub model symulatora**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996860" w:rsidRPr="00D402E0" w:rsidRDefault="00996860" w:rsidP="00FC301F">
            <w:pPr>
              <w:jc w:val="center"/>
              <w:rPr>
                <w:sz w:val="20"/>
                <w:szCs w:val="20"/>
              </w:rPr>
            </w:pPr>
          </w:p>
        </w:tc>
      </w:tr>
      <w:tr w:rsidR="00996860" w:rsidRPr="00F86ACC" w:rsidTr="00701433">
        <w:trPr>
          <w:trHeight w:val="397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96860" w:rsidRPr="00D402E0" w:rsidRDefault="00996860" w:rsidP="00D65BD1">
            <w:pPr>
              <w:jc w:val="left"/>
              <w:rPr>
                <w:b/>
                <w:i/>
                <w:iCs/>
                <w:sz w:val="20"/>
                <w:szCs w:val="20"/>
              </w:rPr>
            </w:pPr>
            <w:r w:rsidRPr="00D402E0">
              <w:rPr>
                <w:b/>
                <w:sz w:val="20"/>
                <w:szCs w:val="20"/>
              </w:rPr>
              <w:t>Producent, podać pełną nazwę i adres**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996860" w:rsidRPr="00D402E0" w:rsidRDefault="00996860" w:rsidP="00FC301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643A8" w:rsidRPr="00F86ACC" w:rsidTr="00701433">
        <w:trPr>
          <w:trHeight w:val="397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643A8" w:rsidRPr="00701433" w:rsidRDefault="001643A8" w:rsidP="00D65BD1">
            <w:pPr>
              <w:jc w:val="left"/>
              <w:rPr>
                <w:b/>
                <w:sz w:val="20"/>
                <w:szCs w:val="20"/>
              </w:rPr>
            </w:pPr>
            <w:r w:rsidRPr="00701433">
              <w:rPr>
                <w:b/>
                <w:sz w:val="20"/>
                <w:szCs w:val="20"/>
              </w:rPr>
              <w:t>Rok produkcji</w:t>
            </w:r>
            <w:bookmarkStart w:id="1" w:name="_GoBack"/>
            <w:bookmarkEnd w:id="1"/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643A8" w:rsidRPr="00D402E0" w:rsidRDefault="001643A8" w:rsidP="00FC301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96860" w:rsidRPr="001C4708" w:rsidTr="00701433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96860" w:rsidRPr="00D402E0" w:rsidRDefault="00996860" w:rsidP="00FC301F">
            <w:pPr>
              <w:jc w:val="center"/>
              <w:rPr>
                <w:b/>
                <w:sz w:val="20"/>
                <w:szCs w:val="20"/>
              </w:rPr>
            </w:pPr>
            <w:r w:rsidRPr="00D402E0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96860" w:rsidRPr="00D402E0" w:rsidRDefault="00996860" w:rsidP="00FC301F">
            <w:pPr>
              <w:jc w:val="center"/>
              <w:rPr>
                <w:b/>
                <w:sz w:val="20"/>
                <w:szCs w:val="20"/>
              </w:rPr>
            </w:pPr>
            <w:r w:rsidRPr="00D402E0">
              <w:rPr>
                <w:b/>
                <w:sz w:val="20"/>
                <w:szCs w:val="20"/>
              </w:rPr>
              <w:t>Szczegółowy opis wymaganych parametrów technicznych, funkcjonalnych i użytkowych przedmiotu zamówienia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996860" w:rsidRPr="00D402E0" w:rsidRDefault="00996860" w:rsidP="00FC301F">
            <w:pPr>
              <w:jc w:val="center"/>
              <w:rPr>
                <w:b/>
                <w:sz w:val="20"/>
                <w:szCs w:val="20"/>
              </w:rPr>
            </w:pPr>
            <w:r w:rsidRPr="00D402E0">
              <w:rPr>
                <w:b/>
                <w:sz w:val="20"/>
                <w:szCs w:val="20"/>
              </w:rPr>
              <w:t>Parametr wymagany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96860" w:rsidRPr="00D402E0" w:rsidRDefault="00996860" w:rsidP="00FC301F">
            <w:pPr>
              <w:jc w:val="center"/>
              <w:rPr>
                <w:b/>
                <w:sz w:val="20"/>
                <w:szCs w:val="20"/>
              </w:rPr>
            </w:pPr>
            <w:r w:rsidRPr="00D402E0">
              <w:rPr>
                <w:b/>
                <w:sz w:val="20"/>
                <w:szCs w:val="20"/>
              </w:rPr>
              <w:t>Parametr oferowany*</w:t>
            </w:r>
          </w:p>
        </w:tc>
      </w:tr>
      <w:tr w:rsidR="00996860" w:rsidRPr="001C4708" w:rsidTr="00701433">
        <w:trPr>
          <w:trHeight w:val="1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96860" w:rsidRPr="00D402E0" w:rsidRDefault="00996860" w:rsidP="00FC301F">
            <w:pPr>
              <w:jc w:val="center"/>
              <w:rPr>
                <w:b/>
                <w:sz w:val="20"/>
                <w:szCs w:val="20"/>
              </w:rPr>
            </w:pPr>
            <w:r w:rsidRPr="00D402E0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96860" w:rsidRPr="00D402E0" w:rsidRDefault="00996860" w:rsidP="00FC301F">
            <w:pPr>
              <w:jc w:val="center"/>
              <w:rPr>
                <w:b/>
                <w:sz w:val="20"/>
                <w:szCs w:val="20"/>
              </w:rPr>
            </w:pPr>
            <w:r w:rsidRPr="00D402E0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996860" w:rsidRPr="00D402E0" w:rsidRDefault="00996860" w:rsidP="00FC301F">
            <w:pPr>
              <w:jc w:val="center"/>
              <w:rPr>
                <w:b/>
                <w:sz w:val="20"/>
                <w:szCs w:val="20"/>
              </w:rPr>
            </w:pPr>
            <w:r w:rsidRPr="00D402E0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96860" w:rsidRPr="00D402E0" w:rsidRDefault="00996860" w:rsidP="00FC301F">
            <w:pPr>
              <w:jc w:val="center"/>
              <w:rPr>
                <w:b/>
                <w:sz w:val="20"/>
                <w:szCs w:val="20"/>
              </w:rPr>
            </w:pPr>
            <w:r w:rsidRPr="00D402E0">
              <w:rPr>
                <w:b/>
                <w:sz w:val="20"/>
                <w:szCs w:val="20"/>
              </w:rPr>
              <w:t>d</w:t>
            </w:r>
          </w:p>
        </w:tc>
      </w:tr>
      <w:tr w:rsidR="00996860" w:rsidRPr="001C4708" w:rsidTr="00701433">
        <w:trPr>
          <w:trHeight w:val="437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:rsidR="00996860" w:rsidRPr="004448C4" w:rsidRDefault="00996860" w:rsidP="00FC301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501452">
              <w:rPr>
                <w:sz w:val="20"/>
                <w:szCs w:val="20"/>
              </w:rPr>
              <w:t>DANE PODSTAWOWE</w:t>
            </w:r>
          </w:p>
        </w:tc>
      </w:tr>
      <w:tr w:rsidR="00996860" w:rsidRPr="001C4708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1.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Pr="00DE4209" w:rsidRDefault="00996860" w:rsidP="00FC301F">
            <w:pPr>
              <w:tabs>
                <w:tab w:val="num" w:pos="72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Bezprzewodowy symulator</w:t>
            </w:r>
            <w:r w:rsidRPr="00DE4209">
              <w:rPr>
                <w:sz w:val="20"/>
                <w:szCs w:val="20"/>
              </w:rPr>
              <w:t xml:space="preserve"> osoby dorosłej do  szkoleń lekarzy, pielęgniarek i położnych oraz ratowników,  kontrolowany za pomocą komputera/tabletu instruktora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860" w:rsidRPr="00501452" w:rsidRDefault="00996860" w:rsidP="00FC301F">
            <w:pPr>
              <w:jc w:val="center"/>
              <w:rPr>
                <w:b/>
                <w:sz w:val="20"/>
                <w:szCs w:val="20"/>
              </w:rPr>
            </w:pPr>
            <w:r w:rsidRPr="00501452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2.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Pr="00DE4209" w:rsidRDefault="00996860" w:rsidP="00FC301F">
            <w:pPr>
              <w:tabs>
                <w:tab w:val="left" w:pos="317"/>
              </w:tabs>
              <w:rPr>
                <w:sz w:val="20"/>
                <w:szCs w:val="20"/>
              </w:rPr>
            </w:pPr>
            <w:r w:rsidRPr="00DE4209">
              <w:rPr>
                <w:sz w:val="20"/>
                <w:szCs w:val="20"/>
              </w:rPr>
              <w:t xml:space="preserve">Wzmocniona konstrukcja z ruchomymi stawami pozwalająca na układanie i pracę symulatora w różnych pozycjach, np. leżącej na wznak, na brzuchu </w:t>
            </w:r>
            <w:r>
              <w:rPr>
                <w:sz w:val="20"/>
                <w:szCs w:val="20"/>
              </w:rPr>
              <w:t>lub</w:t>
            </w:r>
            <w:r w:rsidRPr="00DE4209">
              <w:rPr>
                <w:sz w:val="20"/>
                <w:szCs w:val="20"/>
              </w:rPr>
              <w:t xml:space="preserve"> siedzącej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860" w:rsidRPr="00501452" w:rsidRDefault="00996860" w:rsidP="00FC301F">
            <w:pPr>
              <w:jc w:val="center"/>
              <w:rPr>
                <w:b/>
                <w:sz w:val="20"/>
                <w:szCs w:val="20"/>
              </w:rPr>
            </w:pPr>
            <w:r w:rsidRPr="00501452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3.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Pr="00DE4209" w:rsidRDefault="00996860" w:rsidP="00FC301F">
            <w:pPr>
              <w:tabs>
                <w:tab w:val="left" w:pos="317"/>
              </w:tabs>
              <w:rPr>
                <w:sz w:val="20"/>
                <w:szCs w:val="20"/>
              </w:rPr>
            </w:pPr>
            <w:r w:rsidRPr="00DE4209">
              <w:rPr>
                <w:sz w:val="20"/>
                <w:szCs w:val="20"/>
              </w:rPr>
              <w:t xml:space="preserve">Pełna mobilność </w:t>
            </w:r>
            <w:r w:rsidRPr="00DE4209">
              <w:rPr>
                <w:snapToGrid w:val="0"/>
                <w:sz w:val="20"/>
                <w:szCs w:val="20"/>
                <w:lang w:eastAsia="en-US"/>
              </w:rPr>
              <w:t xml:space="preserve">– zasilanie bateryjne </w:t>
            </w:r>
            <w:r>
              <w:rPr>
                <w:snapToGrid w:val="0"/>
                <w:sz w:val="20"/>
                <w:szCs w:val="20"/>
                <w:lang w:eastAsia="en-US"/>
              </w:rPr>
              <w:t>bez</w:t>
            </w:r>
            <w:r w:rsidRPr="00DE4209">
              <w:rPr>
                <w:snapToGrid w:val="0"/>
                <w:sz w:val="20"/>
                <w:szCs w:val="20"/>
                <w:lang w:eastAsia="en-US"/>
              </w:rPr>
              <w:t xml:space="preserve"> konieczności  podłączania na czas ćwiczeń zewnętrznych kompresorów,  zbiorników gazu, czy przejściówek i czujników.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860" w:rsidRPr="00501452" w:rsidRDefault="00996860" w:rsidP="00FC301F">
            <w:pPr>
              <w:tabs>
                <w:tab w:val="num" w:pos="720"/>
              </w:tabs>
              <w:jc w:val="center"/>
              <w:rPr>
                <w:b/>
                <w:sz w:val="20"/>
                <w:szCs w:val="20"/>
              </w:rPr>
            </w:pPr>
            <w:r w:rsidRPr="00501452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D402E0">
        <w:trPr>
          <w:trHeight w:val="3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4.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Pr="00DE4209" w:rsidRDefault="00996860" w:rsidP="00D402E0">
            <w:pPr>
              <w:tabs>
                <w:tab w:val="left" w:pos="317"/>
              </w:tabs>
              <w:jc w:val="left"/>
              <w:rPr>
                <w:sz w:val="20"/>
                <w:szCs w:val="20"/>
              </w:rPr>
            </w:pPr>
            <w:r w:rsidRPr="00DE4209">
              <w:rPr>
                <w:sz w:val="20"/>
                <w:szCs w:val="20"/>
              </w:rPr>
              <w:t xml:space="preserve">Zasięg bezprzewodowy </w:t>
            </w:r>
            <w:r>
              <w:rPr>
                <w:sz w:val="20"/>
                <w:szCs w:val="20"/>
              </w:rPr>
              <w:t>min.</w:t>
            </w:r>
            <w:r w:rsidRPr="00DE4209">
              <w:rPr>
                <w:sz w:val="20"/>
                <w:szCs w:val="20"/>
              </w:rPr>
              <w:t xml:space="preserve"> 300 m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860" w:rsidRPr="00501452" w:rsidRDefault="00996860" w:rsidP="00FC301F">
            <w:pPr>
              <w:jc w:val="center"/>
              <w:rPr>
                <w:b/>
                <w:sz w:val="20"/>
                <w:szCs w:val="20"/>
              </w:rPr>
            </w:pPr>
            <w:r w:rsidRPr="00501452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5.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Pr="00DE4209" w:rsidRDefault="00996860" w:rsidP="00FC301F">
            <w:pPr>
              <w:tabs>
                <w:tab w:val="left" w:pos="317"/>
              </w:tabs>
              <w:rPr>
                <w:sz w:val="20"/>
                <w:szCs w:val="20"/>
              </w:rPr>
            </w:pPr>
            <w:r w:rsidRPr="00DE4209">
              <w:rPr>
                <w:sz w:val="20"/>
                <w:szCs w:val="20"/>
              </w:rPr>
              <w:t xml:space="preserve">Ciągła praca symulatora bez konieczności ładowania/wymiany akumulatorów </w:t>
            </w:r>
            <w:r>
              <w:rPr>
                <w:sz w:val="20"/>
                <w:szCs w:val="20"/>
              </w:rPr>
              <w:t>minimum</w:t>
            </w:r>
            <w:r w:rsidRPr="00DE4209">
              <w:rPr>
                <w:sz w:val="20"/>
                <w:szCs w:val="20"/>
              </w:rPr>
              <w:t xml:space="preserve"> 6 godzin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860" w:rsidRPr="00501452" w:rsidRDefault="00996860" w:rsidP="00FC301F">
            <w:pPr>
              <w:jc w:val="center"/>
              <w:rPr>
                <w:b/>
                <w:sz w:val="20"/>
                <w:szCs w:val="20"/>
              </w:rPr>
            </w:pPr>
            <w:r w:rsidRPr="00501452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6.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Pr="00487783" w:rsidRDefault="00996860" w:rsidP="00FC301F">
            <w:pPr>
              <w:tabs>
                <w:tab w:val="left" w:pos="317"/>
              </w:tabs>
              <w:rPr>
                <w:sz w:val="20"/>
                <w:szCs w:val="20"/>
              </w:rPr>
            </w:pPr>
            <w:r w:rsidRPr="00487783">
              <w:rPr>
                <w:sz w:val="20"/>
                <w:szCs w:val="20"/>
              </w:rPr>
              <w:t>Brak łączności pomiędzy sterującym komputerem instruktora a fantomem nie przerywa rozpoczętego scenariusza ani działania fantomu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860" w:rsidRPr="00501452" w:rsidRDefault="00996860" w:rsidP="00FC301F">
            <w:pPr>
              <w:jc w:val="center"/>
              <w:rPr>
                <w:b/>
                <w:sz w:val="20"/>
                <w:szCs w:val="20"/>
              </w:rPr>
            </w:pPr>
            <w:r w:rsidRPr="00501452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7.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Pr="00487783" w:rsidRDefault="00996860" w:rsidP="00FC301F">
            <w:pPr>
              <w:tabs>
                <w:tab w:val="left" w:pos="317"/>
              </w:tabs>
              <w:rPr>
                <w:sz w:val="20"/>
                <w:szCs w:val="20"/>
              </w:rPr>
            </w:pPr>
            <w:r w:rsidRPr="00487783">
              <w:rPr>
                <w:sz w:val="20"/>
                <w:szCs w:val="20"/>
              </w:rPr>
              <w:t>Oczy:</w:t>
            </w:r>
          </w:p>
          <w:p w:rsidR="00996860" w:rsidRPr="00487783" w:rsidRDefault="00996860" w:rsidP="00FC301F">
            <w:pPr>
              <w:numPr>
                <w:ilvl w:val="0"/>
                <w:numId w:val="1"/>
              </w:numPr>
              <w:tabs>
                <w:tab w:val="left" w:pos="317"/>
              </w:tabs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Pr="00487783">
              <w:rPr>
                <w:sz w:val="20"/>
                <w:szCs w:val="20"/>
              </w:rPr>
              <w:t xml:space="preserve">rugające powieki o regulowanej </w:t>
            </w:r>
            <w:r w:rsidR="00D402E0">
              <w:rPr>
                <w:sz w:val="20"/>
                <w:szCs w:val="20"/>
              </w:rPr>
              <w:t>częstotliwości, sterowane razem</w:t>
            </w:r>
          </w:p>
          <w:p w:rsidR="00996860" w:rsidRPr="00487783" w:rsidRDefault="00996860" w:rsidP="00FC301F">
            <w:pPr>
              <w:numPr>
                <w:ilvl w:val="0"/>
                <w:numId w:val="1"/>
              </w:numPr>
              <w:tabs>
                <w:tab w:val="left" w:pos="317"/>
              </w:tabs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Pr="00487783">
              <w:rPr>
                <w:sz w:val="20"/>
                <w:szCs w:val="20"/>
              </w:rPr>
              <w:t>ozszerzanie i zwężanie źrenic o regulowanym czasie reakcji</w:t>
            </w:r>
          </w:p>
          <w:p w:rsidR="00996860" w:rsidRPr="00487783" w:rsidRDefault="00996860" w:rsidP="00FC301F">
            <w:pPr>
              <w:numPr>
                <w:ilvl w:val="0"/>
                <w:numId w:val="1"/>
              </w:numPr>
              <w:tabs>
                <w:tab w:val="left" w:pos="317"/>
              </w:tabs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487783">
              <w:rPr>
                <w:sz w:val="20"/>
                <w:szCs w:val="20"/>
              </w:rPr>
              <w:t>utomatyczna reakcja źrenic na światło</w:t>
            </w:r>
          </w:p>
          <w:p w:rsidR="00996860" w:rsidRPr="00487783" w:rsidRDefault="00996860" w:rsidP="00FC301F">
            <w:pPr>
              <w:numPr>
                <w:ilvl w:val="0"/>
                <w:numId w:val="1"/>
              </w:numPr>
              <w:tabs>
                <w:tab w:val="left" w:pos="317"/>
              </w:tabs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Pr="00487783">
              <w:rPr>
                <w:sz w:val="20"/>
                <w:szCs w:val="20"/>
              </w:rPr>
              <w:t>ożliwość symulowania anizokorii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860" w:rsidRPr="00501452" w:rsidRDefault="00996860" w:rsidP="00FC301F">
            <w:pPr>
              <w:jc w:val="center"/>
              <w:rPr>
                <w:b/>
                <w:sz w:val="20"/>
                <w:szCs w:val="20"/>
              </w:rPr>
            </w:pPr>
            <w:r w:rsidRPr="00501452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8.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Pr="00487783" w:rsidRDefault="00996860" w:rsidP="00FC301F">
            <w:pPr>
              <w:tabs>
                <w:tab w:val="left" w:pos="317"/>
              </w:tabs>
              <w:rPr>
                <w:sz w:val="20"/>
                <w:szCs w:val="20"/>
              </w:rPr>
            </w:pPr>
            <w:r w:rsidRPr="00487783">
              <w:rPr>
                <w:sz w:val="20"/>
                <w:szCs w:val="20"/>
              </w:rPr>
              <w:t>Głos:</w:t>
            </w:r>
          </w:p>
          <w:p w:rsidR="00996860" w:rsidRPr="00487783" w:rsidRDefault="00996860" w:rsidP="00FC301F">
            <w:pPr>
              <w:numPr>
                <w:ilvl w:val="0"/>
                <w:numId w:val="2"/>
              </w:numPr>
              <w:tabs>
                <w:tab w:val="left" w:pos="317"/>
              </w:tabs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Pr="00487783">
              <w:rPr>
                <w:sz w:val="20"/>
                <w:szCs w:val="20"/>
              </w:rPr>
              <w:t>mitowany z głośnika w fantomie (różne odgłosy uruchamiane przez instruktora)</w:t>
            </w:r>
          </w:p>
          <w:p w:rsidR="00996860" w:rsidRPr="00487783" w:rsidRDefault="00996860" w:rsidP="00FC301F">
            <w:pPr>
              <w:numPr>
                <w:ilvl w:val="0"/>
                <w:numId w:val="2"/>
              </w:numPr>
              <w:tabs>
                <w:tab w:val="left" w:pos="317"/>
              </w:tabs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  <w:r w:rsidRPr="00487783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nkcja bezprzewodowego przesyłania imitowanego</w:t>
            </w:r>
            <w:r w:rsidRPr="00487783">
              <w:rPr>
                <w:sz w:val="20"/>
                <w:szCs w:val="20"/>
              </w:rPr>
              <w:t xml:space="preserve"> głosu pacjenta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860" w:rsidRPr="00501452" w:rsidRDefault="00996860" w:rsidP="00FC301F">
            <w:pPr>
              <w:jc w:val="center"/>
              <w:rPr>
                <w:b/>
                <w:sz w:val="20"/>
                <w:szCs w:val="20"/>
              </w:rPr>
            </w:pPr>
            <w:r w:rsidRPr="00501452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9.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Pr="00487783" w:rsidRDefault="00996860" w:rsidP="00FC301F">
            <w:pPr>
              <w:tabs>
                <w:tab w:val="left" w:pos="317"/>
              </w:tabs>
              <w:rPr>
                <w:sz w:val="20"/>
                <w:szCs w:val="20"/>
              </w:rPr>
            </w:pPr>
            <w:r w:rsidRPr="00487783">
              <w:rPr>
                <w:sz w:val="20"/>
                <w:szCs w:val="20"/>
              </w:rPr>
              <w:t>W trybie automatycznym – rozpoznawanie leków i zmiana parametrów klinicznych na wprowadzane do sytemu leki z uwzględnieniem podawanych dawek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860" w:rsidRPr="00501452" w:rsidRDefault="00996860" w:rsidP="00FC301F">
            <w:pPr>
              <w:jc w:val="center"/>
              <w:rPr>
                <w:b/>
                <w:sz w:val="20"/>
                <w:szCs w:val="20"/>
              </w:rPr>
            </w:pPr>
            <w:r w:rsidRPr="00501452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FC301F">
        <w:trPr>
          <w:trHeight w:val="4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10.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Pr="00487783" w:rsidRDefault="00996860" w:rsidP="00FC301F">
            <w:pPr>
              <w:tabs>
                <w:tab w:val="left" w:pos="317"/>
              </w:tabs>
              <w:rPr>
                <w:sz w:val="20"/>
                <w:szCs w:val="20"/>
              </w:rPr>
            </w:pPr>
            <w:r w:rsidRPr="00487783">
              <w:rPr>
                <w:sz w:val="20"/>
                <w:szCs w:val="20"/>
              </w:rPr>
              <w:t>Możliwość definiowania nowych leków i reakcji na ich podawanie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Pr="004448C4" w:rsidRDefault="00996860" w:rsidP="00FC301F">
            <w:pPr>
              <w:jc w:val="center"/>
              <w:rPr>
                <w:sz w:val="20"/>
                <w:szCs w:val="20"/>
              </w:rPr>
            </w:pPr>
            <w:r w:rsidRPr="00501452">
              <w:rPr>
                <w:sz w:val="20"/>
                <w:szCs w:val="20"/>
              </w:rPr>
              <w:t>TAK</w:t>
            </w:r>
          </w:p>
          <w:p w:rsidR="00996860" w:rsidRPr="004448C4" w:rsidRDefault="00996860" w:rsidP="00FC30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11.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Pr="00487783" w:rsidRDefault="00996860" w:rsidP="00FC301F">
            <w:pPr>
              <w:tabs>
                <w:tab w:val="left" w:pos="317"/>
              </w:tabs>
              <w:rPr>
                <w:sz w:val="20"/>
                <w:szCs w:val="20"/>
              </w:rPr>
            </w:pPr>
            <w:r w:rsidRPr="00487783">
              <w:rPr>
                <w:sz w:val="20"/>
                <w:szCs w:val="20"/>
              </w:rPr>
              <w:t>Tryb manualny i automatyczny z reakcjami fizjologicznymi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860" w:rsidRPr="00501452" w:rsidRDefault="00996860" w:rsidP="00FC301F">
            <w:pPr>
              <w:jc w:val="center"/>
              <w:rPr>
                <w:b/>
                <w:sz w:val="20"/>
                <w:szCs w:val="20"/>
              </w:rPr>
            </w:pPr>
            <w:r w:rsidRPr="00501452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701433">
        <w:trPr>
          <w:trHeight w:val="437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:rsidR="00996860" w:rsidRPr="004448C4" w:rsidRDefault="00996860" w:rsidP="00D402E0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487783">
              <w:rPr>
                <w:b/>
                <w:sz w:val="20"/>
                <w:szCs w:val="20"/>
              </w:rPr>
              <w:t>DROGI ODDECHOWE I ODDYCHANIE</w:t>
            </w:r>
          </w:p>
        </w:tc>
      </w:tr>
      <w:tr w:rsidR="00996860" w:rsidRPr="001C4708" w:rsidTr="00FC301F">
        <w:trPr>
          <w:trHeight w:val="4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14.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96860" w:rsidRPr="00DA1AF8" w:rsidRDefault="00996860" w:rsidP="00D402E0">
            <w:pPr>
              <w:rPr>
                <w:sz w:val="20"/>
                <w:szCs w:val="20"/>
              </w:rPr>
            </w:pPr>
            <w:r w:rsidRPr="00DA1AF8">
              <w:rPr>
                <w:sz w:val="20"/>
                <w:szCs w:val="20"/>
              </w:rPr>
              <w:t>Realistyczne drogi oddechowe, z możliwością udrożnienia poprzez odchylenie głowy,  wysunięcie żuchwy.</w:t>
            </w:r>
            <w:r w:rsidRPr="00DA1AF8"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DA5040">
              <w:rPr>
                <w:color w:val="000000"/>
                <w:sz w:val="20"/>
                <w:szCs w:val="20"/>
              </w:rPr>
              <w:t>Założenie rurki ustno</w:t>
            </w:r>
            <w:r w:rsidR="00D402E0">
              <w:rPr>
                <w:color w:val="000000"/>
                <w:sz w:val="20"/>
                <w:szCs w:val="20"/>
              </w:rPr>
              <w:t>-</w:t>
            </w:r>
            <w:r w:rsidRPr="00DA5040">
              <w:rPr>
                <w:color w:val="000000"/>
                <w:sz w:val="20"/>
                <w:szCs w:val="20"/>
              </w:rPr>
              <w:t>gardłowej lub NG powoduje udrożnienie dróg oddechowych w symulatorze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96860" w:rsidRPr="004448C4" w:rsidRDefault="00996860" w:rsidP="00FC301F">
            <w:pPr>
              <w:jc w:val="center"/>
              <w:rPr>
                <w:sz w:val="20"/>
                <w:szCs w:val="20"/>
              </w:rPr>
            </w:pPr>
            <w:r w:rsidRPr="00501452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FC301F">
        <w:trPr>
          <w:trHeight w:val="4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15.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96860" w:rsidRPr="00DA1AF8" w:rsidRDefault="00996860" w:rsidP="00FC301F">
            <w:pPr>
              <w:tabs>
                <w:tab w:val="left" w:pos="317"/>
              </w:tabs>
              <w:rPr>
                <w:sz w:val="20"/>
                <w:szCs w:val="20"/>
              </w:rPr>
            </w:pPr>
            <w:r w:rsidRPr="00DA1AF8">
              <w:rPr>
                <w:sz w:val="20"/>
                <w:szCs w:val="20"/>
              </w:rPr>
              <w:t>Symulacja obrzęku języka, gardła i skurczu krtani, możliwe do zbadania za pomocą badania fizykalnego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96860" w:rsidRPr="00501452" w:rsidRDefault="00996860" w:rsidP="00FC301F">
            <w:pPr>
              <w:jc w:val="center"/>
              <w:rPr>
                <w:b/>
                <w:sz w:val="20"/>
                <w:szCs w:val="20"/>
              </w:rPr>
            </w:pPr>
            <w:r w:rsidRPr="00501452">
              <w:rPr>
                <w:sz w:val="20"/>
                <w:szCs w:val="20"/>
              </w:rPr>
              <w:t>TAK</w:t>
            </w:r>
          </w:p>
          <w:p w:rsidR="00996860" w:rsidRPr="004448C4" w:rsidRDefault="00996860" w:rsidP="00FC30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lastRenderedPageBreak/>
              <w:t>16.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Pr="00DA1AF8" w:rsidRDefault="00996860" w:rsidP="00FC301F">
            <w:pPr>
              <w:tabs>
                <w:tab w:val="left" w:pos="317"/>
              </w:tabs>
              <w:rPr>
                <w:sz w:val="20"/>
                <w:szCs w:val="20"/>
              </w:rPr>
            </w:pPr>
            <w:r w:rsidRPr="00DA1AF8">
              <w:rPr>
                <w:sz w:val="20"/>
                <w:szCs w:val="20"/>
              </w:rPr>
              <w:t>Widoczne rozdęcie żołądka podczas źle wykonywanej intubacji oraz nadmiernej wentylacji maską w badaniu podmiotowym. (zwiększenie obrysu powłok brzusznych)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860" w:rsidRPr="00501452" w:rsidRDefault="00996860" w:rsidP="00FC301F">
            <w:pPr>
              <w:jc w:val="center"/>
              <w:rPr>
                <w:b/>
                <w:sz w:val="20"/>
                <w:szCs w:val="20"/>
              </w:rPr>
            </w:pPr>
            <w:r w:rsidRPr="00501452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17.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Pr="00DA1AF8" w:rsidRDefault="00996860" w:rsidP="00FC301F">
            <w:pPr>
              <w:tabs>
                <w:tab w:val="left" w:pos="317"/>
              </w:tabs>
              <w:rPr>
                <w:sz w:val="20"/>
                <w:szCs w:val="20"/>
              </w:rPr>
            </w:pPr>
            <w:r w:rsidRPr="00DA1AF8">
              <w:rPr>
                <w:sz w:val="20"/>
                <w:szCs w:val="20"/>
              </w:rPr>
              <w:t>Spontaniczne oraz zsynchronizowane z wzorcem oddechowym unoszenie i opadanie klatki piersiowej, obustronne lub jednostronne z możliwością ich programowania.  Brak możliwości wygenerowania oddechu paradoksalnego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860" w:rsidRPr="00501452" w:rsidRDefault="00996860" w:rsidP="00FC301F">
            <w:pPr>
              <w:jc w:val="center"/>
              <w:rPr>
                <w:b/>
                <w:sz w:val="20"/>
                <w:szCs w:val="20"/>
              </w:rPr>
            </w:pPr>
            <w:r w:rsidRPr="00501452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18.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Pr="00DA1AF8" w:rsidRDefault="00996860" w:rsidP="00FC301F">
            <w:pPr>
              <w:tabs>
                <w:tab w:val="left" w:pos="317"/>
              </w:tabs>
              <w:rPr>
                <w:sz w:val="20"/>
                <w:szCs w:val="20"/>
              </w:rPr>
            </w:pPr>
            <w:r w:rsidRPr="00DA1AF8">
              <w:rPr>
                <w:sz w:val="20"/>
                <w:szCs w:val="20"/>
              </w:rPr>
              <w:t>Możliwość intubacji przez usta i nos oraz intubacji wstecznej i intubacji z wykorzystaniem fiberoskopu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860" w:rsidRPr="00501452" w:rsidRDefault="00996860" w:rsidP="00FC301F">
            <w:pPr>
              <w:jc w:val="center"/>
              <w:rPr>
                <w:b/>
                <w:sz w:val="20"/>
                <w:szCs w:val="20"/>
              </w:rPr>
            </w:pPr>
            <w:r w:rsidRPr="00501452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FC301F">
        <w:trPr>
          <w:trHeight w:val="4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19.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Pr="00BE0E9A" w:rsidRDefault="00996860" w:rsidP="00FC301F">
            <w:pPr>
              <w:pStyle w:val="Nagwek1"/>
              <w:spacing w:before="0" w:after="0" w:line="240" w:lineRule="auto"/>
              <w:jc w:val="left"/>
              <w:rPr>
                <w:rFonts w:cs="Arial"/>
                <w:b w:val="0"/>
                <w:sz w:val="20"/>
                <w:szCs w:val="20"/>
              </w:rPr>
            </w:pPr>
            <w:r w:rsidRPr="00BE0E9A">
              <w:rPr>
                <w:rFonts w:cs="Arial"/>
                <w:b w:val="0"/>
                <w:sz w:val="20"/>
                <w:szCs w:val="20"/>
              </w:rPr>
              <w:t xml:space="preserve">Możliwość wykonania </w:t>
            </w:r>
            <w:proofErr w:type="spellStart"/>
            <w:r w:rsidRPr="00BE0E9A">
              <w:rPr>
                <w:rFonts w:cs="Arial"/>
                <w:b w:val="0"/>
                <w:sz w:val="20"/>
                <w:szCs w:val="20"/>
              </w:rPr>
              <w:t>konikopunkcji</w:t>
            </w:r>
            <w:proofErr w:type="spellEnd"/>
            <w:r w:rsidRPr="00BE0E9A">
              <w:rPr>
                <w:rFonts w:cs="Arial"/>
                <w:b w:val="0"/>
                <w:sz w:val="20"/>
                <w:szCs w:val="20"/>
              </w:rPr>
              <w:t xml:space="preserve"> i konikotomii</w:t>
            </w:r>
            <w:r>
              <w:rPr>
                <w:rFonts w:cs="Arial"/>
                <w:b w:val="0"/>
                <w:sz w:val="20"/>
                <w:szCs w:val="20"/>
              </w:rPr>
              <w:t>. W komplecie zestaw zapasowych tchawic i skór szyi do wykonywania tych zabiegów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860" w:rsidRPr="00501452" w:rsidRDefault="00996860" w:rsidP="00FC301F">
            <w:pPr>
              <w:jc w:val="center"/>
              <w:rPr>
                <w:b/>
                <w:sz w:val="20"/>
                <w:szCs w:val="20"/>
              </w:rPr>
            </w:pPr>
            <w:r w:rsidRPr="00501452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FC301F">
        <w:trPr>
          <w:trHeight w:val="6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20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Pr="00BE0E9A" w:rsidRDefault="00996860" w:rsidP="00FC301F">
            <w:pPr>
              <w:pStyle w:val="Nagwek1"/>
              <w:spacing w:before="0" w:after="0" w:line="240" w:lineRule="auto"/>
              <w:jc w:val="left"/>
              <w:rPr>
                <w:rFonts w:cs="Arial"/>
                <w:b w:val="0"/>
                <w:sz w:val="20"/>
                <w:szCs w:val="20"/>
              </w:rPr>
            </w:pPr>
            <w:r w:rsidRPr="00BE0E9A">
              <w:rPr>
                <w:rFonts w:cs="Arial"/>
                <w:b w:val="0"/>
                <w:sz w:val="20"/>
                <w:szCs w:val="20"/>
              </w:rPr>
              <w:t xml:space="preserve">Funkcja intubacji prawego oskrzela wraz z jednostronnym unoszeniem klatki piersiowej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860" w:rsidRPr="00501452" w:rsidRDefault="00996860" w:rsidP="00FC301F">
            <w:pPr>
              <w:jc w:val="center"/>
              <w:rPr>
                <w:b/>
                <w:sz w:val="20"/>
                <w:szCs w:val="20"/>
              </w:rPr>
            </w:pPr>
            <w:r w:rsidRPr="00501452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21.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Pr="00DA1AF8" w:rsidRDefault="00996860" w:rsidP="00FC301F">
            <w:pPr>
              <w:rPr>
                <w:b/>
                <w:sz w:val="20"/>
                <w:szCs w:val="20"/>
              </w:rPr>
            </w:pPr>
            <w:r w:rsidRPr="00DA1AF8">
              <w:rPr>
                <w:sz w:val="20"/>
                <w:szCs w:val="20"/>
              </w:rPr>
              <w:t xml:space="preserve">Możliwość zastosowania maski krtaniowej, rurki ustno-gardłowej i nosowo-gardłowej; detekcja głębokości intubacji oraz detekcja wentylacji wraz z pomiarem i zapisem objętości oddechów.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860" w:rsidRPr="00501452" w:rsidRDefault="00996860" w:rsidP="00FC301F">
            <w:pPr>
              <w:jc w:val="center"/>
              <w:rPr>
                <w:b/>
                <w:sz w:val="20"/>
                <w:szCs w:val="20"/>
              </w:rPr>
            </w:pPr>
            <w:r w:rsidRPr="00501452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22.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Pr="00DA1AF8" w:rsidRDefault="00996860" w:rsidP="00D402E0">
            <w:pPr>
              <w:tabs>
                <w:tab w:val="left" w:pos="317"/>
              </w:tabs>
              <w:rPr>
                <w:sz w:val="20"/>
                <w:szCs w:val="20"/>
              </w:rPr>
            </w:pPr>
            <w:r w:rsidRPr="00DA1AF8">
              <w:rPr>
                <w:sz w:val="20"/>
                <w:szCs w:val="20"/>
              </w:rPr>
              <w:t xml:space="preserve">Możliwość odbarczenia odmy prężnej poprzez nakłucie klatki piersiowej po obu stronach w </w:t>
            </w:r>
            <w:r w:rsidR="00D402E0">
              <w:rPr>
                <w:sz w:val="20"/>
                <w:szCs w:val="20"/>
              </w:rPr>
              <w:t>drugiej</w:t>
            </w:r>
            <w:r w:rsidRPr="00DA1AF8">
              <w:rPr>
                <w:sz w:val="20"/>
                <w:szCs w:val="20"/>
              </w:rPr>
              <w:t xml:space="preserve"> przestrzeni międzyżebrowej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860" w:rsidRPr="00501452" w:rsidRDefault="00996860" w:rsidP="00FC301F">
            <w:pPr>
              <w:jc w:val="center"/>
              <w:rPr>
                <w:b/>
                <w:sz w:val="20"/>
                <w:szCs w:val="20"/>
              </w:rPr>
            </w:pPr>
            <w:r w:rsidRPr="00501452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Pr="00DA1AF8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 w:rsidRPr="00DA1AF8">
              <w:rPr>
                <w:rFonts w:ascii="Arial" w:hAnsi="Arial" w:cs="Arial"/>
                <w:sz w:val="20"/>
                <w:lang w:val="pl-PL"/>
              </w:rPr>
              <w:t>23.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Pr="00DA1AF8" w:rsidRDefault="00996860" w:rsidP="00FC301F">
            <w:pPr>
              <w:tabs>
                <w:tab w:val="left" w:pos="317"/>
              </w:tabs>
              <w:rPr>
                <w:sz w:val="20"/>
                <w:szCs w:val="20"/>
              </w:rPr>
            </w:pPr>
            <w:r w:rsidRPr="00DA1AF8">
              <w:rPr>
                <w:sz w:val="20"/>
                <w:szCs w:val="20"/>
              </w:rPr>
              <w:t>Możliwość  współpracy z respiratorami mechanicznymi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860" w:rsidRPr="00501452" w:rsidRDefault="00996860" w:rsidP="00FC301F">
            <w:pPr>
              <w:tabs>
                <w:tab w:val="num" w:pos="720"/>
              </w:tabs>
              <w:jc w:val="center"/>
              <w:rPr>
                <w:b/>
                <w:sz w:val="20"/>
                <w:szCs w:val="20"/>
              </w:rPr>
            </w:pPr>
            <w:r w:rsidRPr="00501452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24.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Pr="00DA1AF8" w:rsidRDefault="00996860" w:rsidP="00FC301F">
            <w:pPr>
              <w:tabs>
                <w:tab w:val="left" w:pos="317"/>
              </w:tabs>
              <w:rPr>
                <w:sz w:val="20"/>
                <w:szCs w:val="20"/>
              </w:rPr>
            </w:pPr>
            <w:r w:rsidRPr="00DA1AF8">
              <w:rPr>
                <w:sz w:val="20"/>
                <w:szCs w:val="20"/>
              </w:rPr>
              <w:t xml:space="preserve">Zmienna podatność płuc – </w:t>
            </w:r>
            <w:r>
              <w:rPr>
                <w:sz w:val="20"/>
                <w:szCs w:val="20"/>
              </w:rPr>
              <w:t xml:space="preserve">min. </w:t>
            </w:r>
            <w:r w:rsidRPr="00DA1AF8">
              <w:rPr>
                <w:sz w:val="20"/>
                <w:szCs w:val="20"/>
              </w:rPr>
              <w:t>10 poziomów regulacji (15-50 ml/cm H2O)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860" w:rsidRPr="00501452" w:rsidRDefault="00996860" w:rsidP="00FC301F">
            <w:pPr>
              <w:jc w:val="center"/>
              <w:rPr>
                <w:b/>
                <w:sz w:val="20"/>
                <w:szCs w:val="20"/>
              </w:rPr>
            </w:pPr>
            <w:r w:rsidRPr="00501452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25.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Pr="00DA1AF8" w:rsidRDefault="00996860" w:rsidP="00FC301F">
            <w:pPr>
              <w:tabs>
                <w:tab w:val="left" w:pos="317"/>
              </w:tabs>
              <w:rPr>
                <w:sz w:val="20"/>
                <w:szCs w:val="20"/>
              </w:rPr>
            </w:pPr>
            <w:r w:rsidRPr="00DA1AF8">
              <w:rPr>
                <w:sz w:val="20"/>
                <w:szCs w:val="20"/>
              </w:rPr>
              <w:t>Zmienna oporność dróg oddechowych –</w:t>
            </w:r>
            <w:r>
              <w:rPr>
                <w:sz w:val="20"/>
                <w:szCs w:val="20"/>
              </w:rPr>
              <w:t xml:space="preserve"> min.</w:t>
            </w:r>
            <w:r w:rsidRPr="00DA1AF8">
              <w:rPr>
                <w:sz w:val="20"/>
                <w:szCs w:val="20"/>
              </w:rPr>
              <w:t xml:space="preserve"> 10 poziomów regulacji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860" w:rsidRPr="00501452" w:rsidRDefault="00996860" w:rsidP="00FC301F">
            <w:pPr>
              <w:jc w:val="center"/>
              <w:rPr>
                <w:b/>
                <w:sz w:val="20"/>
                <w:szCs w:val="20"/>
              </w:rPr>
            </w:pPr>
            <w:r w:rsidRPr="00501452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26.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Pr="00DA1AF8" w:rsidRDefault="00996860" w:rsidP="00FC301F">
            <w:pPr>
              <w:tabs>
                <w:tab w:val="left" w:pos="317"/>
              </w:tabs>
              <w:rPr>
                <w:sz w:val="20"/>
                <w:szCs w:val="20"/>
              </w:rPr>
            </w:pPr>
            <w:r w:rsidRPr="00DA1AF8">
              <w:rPr>
                <w:sz w:val="20"/>
                <w:szCs w:val="20"/>
              </w:rPr>
              <w:t>Możliwość zmiany podatności i oporu dróg oddechowych w trakcie scenariusza i przy podłączonym respiratorze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860" w:rsidRPr="00501452" w:rsidRDefault="00996860" w:rsidP="00FC301F">
            <w:pPr>
              <w:jc w:val="center"/>
              <w:rPr>
                <w:b/>
                <w:sz w:val="20"/>
                <w:szCs w:val="20"/>
              </w:rPr>
            </w:pPr>
            <w:r w:rsidRPr="00501452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27.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Pr="00DA1AF8" w:rsidRDefault="00996860" w:rsidP="00FC301F">
            <w:pPr>
              <w:tabs>
                <w:tab w:val="left" w:pos="317"/>
              </w:tabs>
              <w:rPr>
                <w:sz w:val="20"/>
                <w:szCs w:val="20"/>
              </w:rPr>
            </w:pPr>
            <w:r w:rsidRPr="00DA1AF8">
              <w:rPr>
                <w:sz w:val="20"/>
                <w:szCs w:val="20"/>
              </w:rPr>
              <w:t>Emisja CO</w:t>
            </w:r>
            <w:r w:rsidRPr="00DA1AF8">
              <w:rPr>
                <w:sz w:val="20"/>
                <w:szCs w:val="20"/>
                <w:vertAlign w:val="subscript"/>
              </w:rPr>
              <w:t>2</w:t>
            </w:r>
            <w:r w:rsidRPr="00DA1AF8">
              <w:rPr>
                <w:sz w:val="20"/>
                <w:szCs w:val="20"/>
              </w:rPr>
              <w:t xml:space="preserve"> w wydychanym  powietrzu. Miejsce na wewnętrzny zbiornik/nabój CO2 wewnątrz symulatora.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860" w:rsidRPr="00501452" w:rsidRDefault="00996860" w:rsidP="00FC301F">
            <w:pPr>
              <w:tabs>
                <w:tab w:val="num" w:pos="0"/>
                <w:tab w:val="num" w:pos="720"/>
              </w:tabs>
              <w:jc w:val="center"/>
              <w:rPr>
                <w:b/>
                <w:sz w:val="20"/>
                <w:szCs w:val="20"/>
              </w:rPr>
            </w:pPr>
            <w:r w:rsidRPr="00501452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FC301F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28.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Pr="00DA1AF8" w:rsidRDefault="00996860" w:rsidP="00FC301F">
            <w:pPr>
              <w:tabs>
                <w:tab w:val="left" w:pos="317"/>
              </w:tabs>
              <w:rPr>
                <w:sz w:val="20"/>
                <w:szCs w:val="20"/>
              </w:rPr>
            </w:pPr>
            <w:r w:rsidRPr="00DA1AF8">
              <w:rPr>
                <w:sz w:val="20"/>
                <w:szCs w:val="20"/>
              </w:rPr>
              <w:t>Parametr wentylacji PEEP</w:t>
            </w:r>
            <w:r>
              <w:rPr>
                <w:sz w:val="20"/>
                <w:szCs w:val="20"/>
              </w:rPr>
              <w:t xml:space="preserve"> min.</w:t>
            </w:r>
            <w:r w:rsidRPr="00DA1AF8">
              <w:rPr>
                <w:sz w:val="20"/>
                <w:szCs w:val="20"/>
              </w:rPr>
              <w:t xml:space="preserve"> od 5 do 20 cm słupa H2O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860" w:rsidRPr="00501452" w:rsidRDefault="00996860" w:rsidP="00FC301F">
            <w:pPr>
              <w:tabs>
                <w:tab w:val="num" w:pos="0"/>
                <w:tab w:val="num" w:pos="720"/>
              </w:tabs>
              <w:jc w:val="center"/>
              <w:rPr>
                <w:b/>
                <w:sz w:val="20"/>
                <w:szCs w:val="20"/>
              </w:rPr>
            </w:pPr>
            <w:r w:rsidRPr="00501452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29.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Pr="00DA1AF8" w:rsidRDefault="00996860" w:rsidP="00FC301F">
            <w:pPr>
              <w:tabs>
                <w:tab w:val="left" w:pos="317"/>
              </w:tabs>
              <w:rPr>
                <w:sz w:val="20"/>
                <w:szCs w:val="20"/>
              </w:rPr>
            </w:pPr>
            <w:r w:rsidRPr="00DA1AF8">
              <w:rPr>
                <w:sz w:val="20"/>
                <w:szCs w:val="20"/>
              </w:rPr>
              <w:t xml:space="preserve">Słyszalne, prawidłowe i patologiczne dźwięki oddechowe </w:t>
            </w:r>
            <w:r w:rsidRPr="00474783">
              <w:rPr>
                <w:sz w:val="20"/>
                <w:szCs w:val="20"/>
              </w:rPr>
              <w:t>słyszalne za pomocą standardowego stetoskopu.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860" w:rsidRPr="002A44AD" w:rsidRDefault="00996860" w:rsidP="00FC301F">
            <w:pPr>
              <w:tabs>
                <w:tab w:val="num" w:pos="720"/>
              </w:tabs>
              <w:jc w:val="center"/>
              <w:rPr>
                <w:b/>
                <w:sz w:val="20"/>
                <w:szCs w:val="20"/>
              </w:rPr>
            </w:pPr>
            <w:r w:rsidRPr="002A44AD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30.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Pr="00DA1AF8" w:rsidRDefault="00996860" w:rsidP="00FC301F">
            <w:pPr>
              <w:tabs>
                <w:tab w:val="left" w:pos="317"/>
              </w:tabs>
              <w:rPr>
                <w:sz w:val="20"/>
                <w:szCs w:val="20"/>
              </w:rPr>
            </w:pPr>
            <w:r w:rsidRPr="00DA1AF8">
              <w:rPr>
                <w:color w:val="000000"/>
                <w:sz w:val="20"/>
                <w:szCs w:val="20"/>
              </w:rPr>
              <w:t>Możliwość symulacji wykonania obustronnego drenażu jamy opłucnowej bez wypływu płynu po obu stronach symulatora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860" w:rsidRPr="002A44AD" w:rsidRDefault="00996860" w:rsidP="00FC301F">
            <w:pPr>
              <w:jc w:val="center"/>
              <w:rPr>
                <w:b/>
                <w:sz w:val="20"/>
                <w:szCs w:val="20"/>
              </w:rPr>
            </w:pPr>
            <w:r w:rsidRPr="002A44AD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B94391">
        <w:trPr>
          <w:trHeight w:val="437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996860" w:rsidRPr="004448C4" w:rsidRDefault="00996860" w:rsidP="00FC301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DA1AF8">
              <w:rPr>
                <w:b/>
                <w:sz w:val="20"/>
                <w:szCs w:val="20"/>
              </w:rPr>
              <w:t>SERCE I UKŁAD KRĄŻENIA</w:t>
            </w:r>
          </w:p>
        </w:tc>
      </w:tr>
      <w:tr w:rsidR="00996860" w:rsidRPr="001C4708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31.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Pr="00474783" w:rsidRDefault="00996860" w:rsidP="00FC301F">
            <w:pPr>
              <w:tabs>
                <w:tab w:val="left" w:pos="317"/>
              </w:tabs>
              <w:rPr>
                <w:sz w:val="20"/>
                <w:szCs w:val="20"/>
              </w:rPr>
            </w:pPr>
            <w:r w:rsidRPr="00474783">
              <w:rPr>
                <w:sz w:val="20"/>
                <w:szCs w:val="20"/>
              </w:rPr>
              <w:t xml:space="preserve">Prawidłowe i patologiczne odgłosy pracy serca, zsynchronizowane z EKG, słyszalne za pomocą standardowego stetoskopu.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860" w:rsidRPr="002A44AD" w:rsidRDefault="00996860" w:rsidP="00FC301F">
            <w:pPr>
              <w:tabs>
                <w:tab w:val="num" w:pos="720"/>
              </w:tabs>
              <w:jc w:val="center"/>
              <w:rPr>
                <w:b/>
                <w:sz w:val="20"/>
                <w:szCs w:val="20"/>
              </w:rPr>
            </w:pPr>
            <w:r w:rsidRPr="002A44AD">
              <w:rPr>
                <w:sz w:val="20"/>
                <w:szCs w:val="20"/>
              </w:rPr>
              <w:t>TAK</w:t>
            </w:r>
          </w:p>
          <w:p w:rsidR="00996860" w:rsidRPr="002A44AD" w:rsidRDefault="00996860" w:rsidP="00FC301F">
            <w:pPr>
              <w:tabs>
                <w:tab w:val="num" w:pos="72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32.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Pr="00474783" w:rsidRDefault="00996860" w:rsidP="00FC301F">
            <w:pPr>
              <w:tabs>
                <w:tab w:val="left" w:pos="317"/>
              </w:tabs>
              <w:rPr>
                <w:sz w:val="20"/>
                <w:szCs w:val="20"/>
              </w:rPr>
            </w:pPr>
            <w:r w:rsidRPr="00474783">
              <w:rPr>
                <w:sz w:val="20"/>
                <w:szCs w:val="20"/>
              </w:rPr>
              <w:t>12  odprowadzeniowy monitoring EKG za pomocą standardowego elektrokardiografu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860" w:rsidRPr="002A44AD" w:rsidRDefault="00996860" w:rsidP="00FC301F">
            <w:pPr>
              <w:tabs>
                <w:tab w:val="num" w:pos="720"/>
              </w:tabs>
              <w:jc w:val="center"/>
              <w:rPr>
                <w:b/>
                <w:sz w:val="20"/>
                <w:szCs w:val="20"/>
              </w:rPr>
            </w:pPr>
            <w:r w:rsidRPr="002A44AD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33.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Pr="00474783" w:rsidRDefault="00996860" w:rsidP="00FC301F">
            <w:pPr>
              <w:tabs>
                <w:tab w:val="left" w:pos="317"/>
              </w:tabs>
              <w:rPr>
                <w:sz w:val="20"/>
                <w:szCs w:val="20"/>
              </w:rPr>
            </w:pPr>
            <w:r w:rsidRPr="00474783">
              <w:rPr>
                <w:sz w:val="20"/>
                <w:szCs w:val="20"/>
              </w:rPr>
              <w:t xml:space="preserve">Możliwość wykonania symulacji zawału serca i jego rozwoju poprzez blokadę wybranego naczynia serca w specjalnym edytorze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860" w:rsidRPr="002A44AD" w:rsidRDefault="00996860" w:rsidP="00FC301F">
            <w:pPr>
              <w:tabs>
                <w:tab w:val="num" w:pos="720"/>
              </w:tabs>
              <w:jc w:val="center"/>
              <w:rPr>
                <w:b/>
                <w:sz w:val="20"/>
                <w:szCs w:val="20"/>
              </w:rPr>
            </w:pPr>
            <w:r w:rsidRPr="002A44AD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34.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Pr="00474783" w:rsidRDefault="00996860" w:rsidP="00FC301F">
            <w:pPr>
              <w:tabs>
                <w:tab w:val="left" w:pos="317"/>
              </w:tabs>
              <w:rPr>
                <w:sz w:val="20"/>
                <w:szCs w:val="20"/>
              </w:rPr>
            </w:pPr>
            <w:r w:rsidRPr="00474783">
              <w:rPr>
                <w:sz w:val="20"/>
                <w:szCs w:val="20"/>
              </w:rPr>
              <w:t>Możliwość tworzenia własnych krzywych/rytmów w edytorze EKG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860" w:rsidRPr="002A44AD" w:rsidRDefault="00996860" w:rsidP="00FC301F">
            <w:pPr>
              <w:tabs>
                <w:tab w:val="num" w:pos="720"/>
              </w:tabs>
              <w:jc w:val="center"/>
              <w:rPr>
                <w:b/>
                <w:sz w:val="20"/>
                <w:szCs w:val="20"/>
              </w:rPr>
            </w:pPr>
            <w:r w:rsidRPr="002A44AD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35.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Pr="00474783" w:rsidRDefault="00996860" w:rsidP="00FC301F">
            <w:pPr>
              <w:tabs>
                <w:tab w:val="left" w:pos="317"/>
              </w:tabs>
              <w:rPr>
                <w:sz w:val="20"/>
                <w:szCs w:val="20"/>
              </w:rPr>
            </w:pPr>
            <w:r w:rsidRPr="00474783">
              <w:rPr>
                <w:sz w:val="20"/>
                <w:szCs w:val="20"/>
              </w:rPr>
              <w:t xml:space="preserve">System </w:t>
            </w:r>
            <w:proofErr w:type="spellStart"/>
            <w:r w:rsidRPr="00474783">
              <w:rPr>
                <w:sz w:val="20"/>
                <w:szCs w:val="20"/>
              </w:rPr>
              <w:t>eCPR</w:t>
            </w:r>
            <w:proofErr w:type="spellEnd"/>
            <w:r w:rsidRPr="00474783">
              <w:rPr>
                <w:sz w:val="20"/>
                <w:szCs w:val="20"/>
              </w:rPr>
              <w:t xml:space="preserve"> monitoruj</w:t>
            </w:r>
            <w:r>
              <w:rPr>
                <w:sz w:val="20"/>
                <w:szCs w:val="20"/>
              </w:rPr>
              <w:t>ący</w:t>
            </w:r>
            <w:r w:rsidRPr="00474783">
              <w:rPr>
                <w:sz w:val="20"/>
                <w:szCs w:val="20"/>
              </w:rPr>
              <w:t xml:space="preserve"> i rejestruj</w:t>
            </w:r>
            <w:r>
              <w:rPr>
                <w:sz w:val="20"/>
                <w:szCs w:val="20"/>
              </w:rPr>
              <w:t>ący</w:t>
            </w:r>
            <w:r w:rsidRPr="00474783">
              <w:rPr>
                <w:sz w:val="20"/>
                <w:szCs w:val="20"/>
              </w:rPr>
              <w:t xml:space="preserve"> jakość uciśnięć klatki piersiowej oraz wentylacji  - częstość uciśnięć, głębokość, relaksacja, czas przerw, objętość wentylacji, długość wentylacji)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860" w:rsidRPr="002A44AD" w:rsidRDefault="00996860" w:rsidP="00FC301F">
            <w:pPr>
              <w:tabs>
                <w:tab w:val="num" w:pos="720"/>
              </w:tabs>
              <w:jc w:val="center"/>
              <w:rPr>
                <w:b/>
                <w:sz w:val="20"/>
                <w:szCs w:val="20"/>
              </w:rPr>
            </w:pPr>
            <w:r w:rsidRPr="002A44AD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36.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Pr="00474783" w:rsidRDefault="00996860" w:rsidP="00FC301F">
            <w:pPr>
              <w:tabs>
                <w:tab w:val="left" w:pos="317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Defibrylacja</w:t>
            </w:r>
            <w:r w:rsidRPr="00474783">
              <w:rPr>
                <w:sz w:val="20"/>
                <w:szCs w:val="20"/>
              </w:rPr>
              <w:t>, kardiowersja, stymulacja z użyciem standardowych defibrylatorów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860" w:rsidRPr="002A44AD" w:rsidRDefault="00996860" w:rsidP="00FC301F">
            <w:pPr>
              <w:tabs>
                <w:tab w:val="num" w:pos="7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37.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Pr="00474783" w:rsidRDefault="00996860" w:rsidP="00FC301F">
            <w:pPr>
              <w:tabs>
                <w:tab w:val="left" w:pos="317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Wykrywalne nasycenie tlenem</w:t>
            </w:r>
            <w:r w:rsidRPr="00474783">
              <w:rPr>
                <w:sz w:val="20"/>
                <w:szCs w:val="20"/>
              </w:rPr>
              <w:t xml:space="preserve"> i pomiar przy użyciu realnego </w:t>
            </w:r>
            <w:proofErr w:type="spellStart"/>
            <w:r w:rsidRPr="00474783">
              <w:rPr>
                <w:sz w:val="20"/>
                <w:szCs w:val="20"/>
              </w:rPr>
              <w:t>pulsoksymetru</w:t>
            </w:r>
            <w:proofErr w:type="spellEnd"/>
            <w:r w:rsidRPr="00474783">
              <w:rPr>
                <w:sz w:val="20"/>
                <w:szCs w:val="20"/>
              </w:rPr>
              <w:t>, bez żadnych dodatkowych  urządzeń pośredniczących i podłączeń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860" w:rsidRPr="002A44AD" w:rsidRDefault="00996860" w:rsidP="00FC301F">
            <w:pPr>
              <w:tabs>
                <w:tab w:val="num" w:pos="720"/>
              </w:tabs>
              <w:jc w:val="center"/>
              <w:rPr>
                <w:b/>
                <w:sz w:val="20"/>
                <w:szCs w:val="20"/>
              </w:rPr>
            </w:pPr>
            <w:r w:rsidRPr="002A44AD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38.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Pr="00474783" w:rsidRDefault="00996860" w:rsidP="00FC301F">
            <w:pPr>
              <w:tabs>
                <w:tab w:val="left" w:pos="317"/>
              </w:tabs>
              <w:rPr>
                <w:sz w:val="20"/>
                <w:szCs w:val="20"/>
              </w:rPr>
            </w:pPr>
            <w:r w:rsidRPr="00474783">
              <w:rPr>
                <w:sz w:val="20"/>
                <w:szCs w:val="20"/>
              </w:rPr>
              <w:t xml:space="preserve">Możliwość pomiaru ciśnienia zarówno metodą </w:t>
            </w:r>
            <w:proofErr w:type="spellStart"/>
            <w:r w:rsidRPr="00474783">
              <w:rPr>
                <w:sz w:val="20"/>
                <w:szCs w:val="20"/>
              </w:rPr>
              <w:t>Korotkoffa</w:t>
            </w:r>
            <w:proofErr w:type="spellEnd"/>
            <w:r w:rsidRPr="00474783">
              <w:rPr>
                <w:sz w:val="20"/>
                <w:szCs w:val="20"/>
              </w:rPr>
              <w:t xml:space="preserve"> jak i mankietem NIBP, z wykorzystaniem prawdziwych urządzeń do mierzenia ciśnienia (prawe ramię)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860" w:rsidRPr="002A44AD" w:rsidRDefault="00996860" w:rsidP="00FC301F">
            <w:pPr>
              <w:jc w:val="center"/>
              <w:rPr>
                <w:b/>
                <w:sz w:val="20"/>
                <w:szCs w:val="20"/>
              </w:rPr>
            </w:pPr>
            <w:r w:rsidRPr="002A44AD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39.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Pr="00474783" w:rsidRDefault="00996860" w:rsidP="00FC301F">
            <w:pPr>
              <w:rPr>
                <w:color w:val="000000"/>
                <w:sz w:val="20"/>
                <w:szCs w:val="20"/>
              </w:rPr>
            </w:pPr>
            <w:r w:rsidRPr="00474783">
              <w:rPr>
                <w:color w:val="000000"/>
                <w:sz w:val="20"/>
                <w:szCs w:val="20"/>
              </w:rPr>
              <w:t xml:space="preserve">Uciśnięcia resuscytacyjne klatki piersiowej wywołują wyczuwalne tętno, kształt fali ciśnienia i artefakty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860" w:rsidRPr="002A44AD" w:rsidRDefault="00996860" w:rsidP="00FC301F">
            <w:pPr>
              <w:jc w:val="center"/>
              <w:rPr>
                <w:b/>
                <w:sz w:val="20"/>
                <w:szCs w:val="20"/>
              </w:rPr>
            </w:pPr>
            <w:r w:rsidRPr="002A44AD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40.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Pr="00474783" w:rsidRDefault="00996860" w:rsidP="00FC301F">
            <w:pPr>
              <w:tabs>
                <w:tab w:val="left" w:pos="317"/>
              </w:tabs>
              <w:rPr>
                <w:sz w:val="20"/>
                <w:szCs w:val="20"/>
              </w:rPr>
            </w:pPr>
            <w:r w:rsidRPr="00474783">
              <w:rPr>
                <w:sz w:val="20"/>
                <w:szCs w:val="20"/>
              </w:rPr>
              <w:t>Fala tętna zsynchronizowana z zapisem EKG i ciśnieniem, wyczuwalna na tętnicach:</w:t>
            </w:r>
          </w:p>
          <w:p w:rsidR="00996860" w:rsidRPr="00474783" w:rsidRDefault="00996860" w:rsidP="00FC301F">
            <w:pPr>
              <w:numPr>
                <w:ilvl w:val="0"/>
                <w:numId w:val="3"/>
              </w:numPr>
              <w:tabs>
                <w:tab w:val="left" w:pos="317"/>
              </w:tabs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</w:t>
            </w:r>
            <w:r w:rsidRPr="00474783">
              <w:rPr>
                <w:sz w:val="20"/>
                <w:szCs w:val="20"/>
              </w:rPr>
              <w:t>zyjnej</w:t>
            </w:r>
          </w:p>
          <w:p w:rsidR="00996860" w:rsidRPr="00474783" w:rsidRDefault="00996860" w:rsidP="00FC301F">
            <w:pPr>
              <w:numPr>
                <w:ilvl w:val="0"/>
                <w:numId w:val="3"/>
              </w:numPr>
              <w:tabs>
                <w:tab w:val="left" w:pos="317"/>
              </w:tabs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474783">
              <w:rPr>
                <w:sz w:val="20"/>
                <w:szCs w:val="20"/>
              </w:rPr>
              <w:t>romieniowej</w:t>
            </w:r>
          </w:p>
          <w:p w:rsidR="00996860" w:rsidRPr="00474783" w:rsidRDefault="00996860" w:rsidP="00FC301F">
            <w:pPr>
              <w:numPr>
                <w:ilvl w:val="0"/>
                <w:numId w:val="3"/>
              </w:numPr>
              <w:tabs>
                <w:tab w:val="left" w:pos="317"/>
              </w:tabs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Pr="00474783">
              <w:rPr>
                <w:sz w:val="20"/>
                <w:szCs w:val="20"/>
              </w:rPr>
              <w:t>amiennej</w:t>
            </w:r>
          </w:p>
          <w:p w:rsidR="00996860" w:rsidRPr="00474783" w:rsidRDefault="00996860" w:rsidP="00FC301F">
            <w:pPr>
              <w:numPr>
                <w:ilvl w:val="0"/>
                <w:numId w:val="3"/>
              </w:numPr>
              <w:tabs>
                <w:tab w:val="left" w:pos="317"/>
              </w:tabs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</w:t>
            </w:r>
            <w:r w:rsidRPr="00474783">
              <w:rPr>
                <w:sz w:val="20"/>
                <w:szCs w:val="20"/>
              </w:rPr>
              <w:t>dowej</w:t>
            </w:r>
          </w:p>
          <w:p w:rsidR="00996860" w:rsidRPr="00474783" w:rsidRDefault="00996860" w:rsidP="00FC301F">
            <w:pPr>
              <w:numPr>
                <w:ilvl w:val="0"/>
                <w:numId w:val="3"/>
              </w:numPr>
              <w:tabs>
                <w:tab w:val="left" w:pos="317"/>
              </w:tabs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474783">
              <w:rPr>
                <w:sz w:val="20"/>
                <w:szCs w:val="20"/>
              </w:rPr>
              <w:t>odkolanowej</w:t>
            </w:r>
          </w:p>
          <w:p w:rsidR="00996860" w:rsidRPr="00474783" w:rsidRDefault="00996860" w:rsidP="00FC301F">
            <w:pPr>
              <w:numPr>
                <w:ilvl w:val="0"/>
                <w:numId w:val="3"/>
              </w:numPr>
              <w:tabs>
                <w:tab w:val="left" w:pos="317"/>
              </w:tabs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  <w:r w:rsidRPr="00474783">
              <w:rPr>
                <w:sz w:val="20"/>
                <w:szCs w:val="20"/>
              </w:rPr>
              <w:t>rzbietowej stopy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860" w:rsidRPr="002A44AD" w:rsidRDefault="00996860" w:rsidP="00FC301F">
            <w:pPr>
              <w:jc w:val="center"/>
              <w:rPr>
                <w:b/>
                <w:sz w:val="20"/>
                <w:szCs w:val="20"/>
              </w:rPr>
            </w:pPr>
            <w:r w:rsidRPr="002A44AD">
              <w:rPr>
                <w:sz w:val="20"/>
                <w:szCs w:val="20"/>
              </w:rPr>
              <w:lastRenderedPageBreak/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B94391">
        <w:trPr>
          <w:trHeight w:val="437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996860" w:rsidRPr="004448C4" w:rsidRDefault="00996860" w:rsidP="00FC301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DD1D62">
              <w:rPr>
                <w:b/>
                <w:sz w:val="20"/>
                <w:szCs w:val="20"/>
              </w:rPr>
              <w:t>POZOSTAŁE FUNKCJE</w:t>
            </w:r>
          </w:p>
        </w:tc>
      </w:tr>
      <w:tr w:rsidR="00996860" w:rsidRPr="001C4708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48.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Pr="00DD1D62" w:rsidRDefault="00996860" w:rsidP="00FC301F">
            <w:pPr>
              <w:tabs>
                <w:tab w:val="left" w:pos="317"/>
              </w:tabs>
              <w:rPr>
                <w:sz w:val="20"/>
                <w:szCs w:val="20"/>
              </w:rPr>
            </w:pPr>
            <w:r w:rsidRPr="00DD1D62">
              <w:rPr>
                <w:sz w:val="20"/>
                <w:szCs w:val="20"/>
              </w:rPr>
              <w:t>Możliwość zakładania wkłucia dożylnego na obu kończynach górnych</w:t>
            </w:r>
            <w:r>
              <w:rPr>
                <w:sz w:val="20"/>
                <w:szCs w:val="20"/>
              </w:rPr>
              <w:t>. W komplecie zapasowe skóry dłoni obu kończyn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860" w:rsidRPr="002A44AD" w:rsidRDefault="00996860" w:rsidP="00FC301F">
            <w:pPr>
              <w:tabs>
                <w:tab w:val="num" w:pos="0"/>
                <w:tab w:val="num" w:pos="720"/>
              </w:tabs>
              <w:jc w:val="center"/>
              <w:rPr>
                <w:b/>
                <w:sz w:val="20"/>
                <w:szCs w:val="20"/>
              </w:rPr>
            </w:pPr>
            <w:r w:rsidRPr="002A44AD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49.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Pr="00DD1D62" w:rsidRDefault="00996860" w:rsidP="00FC301F">
            <w:pPr>
              <w:tabs>
                <w:tab w:val="left" w:pos="317"/>
              </w:tabs>
              <w:rPr>
                <w:sz w:val="20"/>
                <w:szCs w:val="20"/>
              </w:rPr>
            </w:pPr>
            <w:r w:rsidRPr="00DD1D62">
              <w:rPr>
                <w:sz w:val="20"/>
                <w:szCs w:val="20"/>
              </w:rPr>
              <w:t>Możliwość podawania leków domięśniowo – mięsień ramienny i czworogłowy uda</w:t>
            </w:r>
            <w:r>
              <w:rPr>
                <w:sz w:val="20"/>
                <w:szCs w:val="20"/>
              </w:rPr>
              <w:t xml:space="preserve"> </w:t>
            </w:r>
            <w:r w:rsidRPr="00DD1D62">
              <w:rPr>
                <w:sz w:val="20"/>
                <w:szCs w:val="20"/>
              </w:rPr>
              <w:t xml:space="preserve">oraz </w:t>
            </w:r>
            <w:proofErr w:type="spellStart"/>
            <w:r w:rsidRPr="00DD1D62">
              <w:rPr>
                <w:sz w:val="20"/>
                <w:szCs w:val="20"/>
              </w:rPr>
              <w:t>doszpikowo</w:t>
            </w:r>
            <w:proofErr w:type="spellEnd"/>
            <w:r w:rsidRPr="00DD1D62">
              <w:rPr>
                <w:sz w:val="20"/>
                <w:szCs w:val="20"/>
              </w:rPr>
              <w:t xml:space="preserve"> w  prawy piszczel</w:t>
            </w:r>
            <w:r>
              <w:rPr>
                <w:sz w:val="20"/>
                <w:szCs w:val="20"/>
              </w:rPr>
              <w:t xml:space="preserve">. W komplecie wymienna skóra kończyny do wkłuć </w:t>
            </w:r>
            <w:proofErr w:type="spellStart"/>
            <w:r>
              <w:rPr>
                <w:sz w:val="20"/>
                <w:szCs w:val="20"/>
              </w:rPr>
              <w:t>doszpikowych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860" w:rsidRPr="002A44AD" w:rsidRDefault="00996860" w:rsidP="00FC301F">
            <w:pPr>
              <w:tabs>
                <w:tab w:val="num" w:pos="0"/>
                <w:tab w:val="num" w:pos="720"/>
              </w:tabs>
              <w:jc w:val="center"/>
              <w:rPr>
                <w:b/>
                <w:sz w:val="20"/>
                <w:szCs w:val="20"/>
              </w:rPr>
            </w:pPr>
            <w:r w:rsidRPr="002A44AD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50.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Pr="00DD1D62" w:rsidRDefault="00996860" w:rsidP="00FC301F">
            <w:pPr>
              <w:tabs>
                <w:tab w:val="left" w:pos="317"/>
              </w:tabs>
              <w:rPr>
                <w:sz w:val="20"/>
                <w:szCs w:val="20"/>
              </w:rPr>
            </w:pPr>
            <w:r w:rsidRPr="00DD1D62">
              <w:rPr>
                <w:sz w:val="20"/>
                <w:szCs w:val="20"/>
              </w:rPr>
              <w:t>Cewnikowanie z rzeczywistym wypływem płynu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860" w:rsidRPr="002A44AD" w:rsidRDefault="00996860" w:rsidP="00FC301F">
            <w:pPr>
              <w:tabs>
                <w:tab w:val="num" w:pos="720"/>
              </w:tabs>
              <w:jc w:val="center"/>
              <w:rPr>
                <w:b/>
                <w:sz w:val="20"/>
                <w:szCs w:val="20"/>
              </w:rPr>
            </w:pPr>
            <w:r w:rsidRPr="002A44AD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51.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Pr="00DD1D62" w:rsidRDefault="00996860" w:rsidP="00FC301F">
            <w:pPr>
              <w:tabs>
                <w:tab w:val="left" w:pos="317"/>
              </w:tabs>
              <w:rPr>
                <w:sz w:val="20"/>
                <w:szCs w:val="20"/>
              </w:rPr>
            </w:pPr>
            <w:r w:rsidRPr="00DD1D62">
              <w:rPr>
                <w:sz w:val="20"/>
                <w:szCs w:val="20"/>
              </w:rPr>
              <w:t>Symulacja drgawek (brak, średnie, silne)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860" w:rsidRPr="002A44AD" w:rsidRDefault="00996860" w:rsidP="00FC301F">
            <w:pPr>
              <w:jc w:val="center"/>
              <w:rPr>
                <w:b/>
                <w:sz w:val="20"/>
                <w:szCs w:val="20"/>
              </w:rPr>
            </w:pPr>
            <w:r w:rsidRPr="002A44AD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52.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Pr="00DD1D62" w:rsidRDefault="00996860" w:rsidP="00FC301F">
            <w:pPr>
              <w:tabs>
                <w:tab w:val="left" w:pos="317"/>
              </w:tabs>
              <w:rPr>
                <w:sz w:val="20"/>
                <w:szCs w:val="20"/>
              </w:rPr>
            </w:pPr>
            <w:r w:rsidRPr="00DD1D62">
              <w:rPr>
                <w:sz w:val="20"/>
                <w:szCs w:val="20"/>
              </w:rPr>
              <w:t>Symulacja sinicy centralnej o różnym stopniu natężenia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860" w:rsidRPr="002A44AD" w:rsidRDefault="00996860" w:rsidP="00FC301F">
            <w:pPr>
              <w:tabs>
                <w:tab w:val="num" w:pos="720"/>
              </w:tabs>
              <w:jc w:val="center"/>
              <w:rPr>
                <w:b/>
                <w:sz w:val="20"/>
                <w:szCs w:val="20"/>
              </w:rPr>
            </w:pPr>
            <w:r w:rsidRPr="002A44AD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53.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Pr="00DD1D62" w:rsidRDefault="00996860" w:rsidP="00FC301F">
            <w:pPr>
              <w:tabs>
                <w:tab w:val="left" w:pos="317"/>
              </w:tabs>
              <w:rPr>
                <w:sz w:val="20"/>
                <w:szCs w:val="20"/>
              </w:rPr>
            </w:pPr>
            <w:r w:rsidRPr="00DD1D62">
              <w:rPr>
                <w:sz w:val="20"/>
                <w:szCs w:val="20"/>
              </w:rPr>
              <w:t>Słyszalne dźwięki perystaltyki jelit w</w:t>
            </w:r>
            <w:r>
              <w:rPr>
                <w:sz w:val="20"/>
                <w:szCs w:val="20"/>
              </w:rPr>
              <w:t xml:space="preserve"> min.</w:t>
            </w:r>
            <w:r w:rsidRPr="00DD1D62">
              <w:rPr>
                <w:sz w:val="20"/>
                <w:szCs w:val="20"/>
              </w:rPr>
              <w:t xml:space="preserve"> czterech kwadrantach jelit o regulowanym poziomie głośności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860" w:rsidRPr="002A44AD" w:rsidRDefault="00996860" w:rsidP="00FC301F">
            <w:pPr>
              <w:jc w:val="center"/>
              <w:rPr>
                <w:b/>
                <w:sz w:val="20"/>
                <w:szCs w:val="20"/>
              </w:rPr>
            </w:pPr>
            <w:r w:rsidRPr="002A44AD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55.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Pr="00DD1D62" w:rsidRDefault="00996860" w:rsidP="00FC301F">
            <w:pPr>
              <w:tabs>
                <w:tab w:val="left" w:pos="317"/>
              </w:tabs>
              <w:rPr>
                <w:sz w:val="20"/>
                <w:szCs w:val="20"/>
              </w:rPr>
            </w:pPr>
            <w:r w:rsidRPr="00DD1D62">
              <w:rPr>
                <w:sz w:val="20"/>
                <w:szCs w:val="20"/>
              </w:rPr>
              <w:t>Kończyny: dolne i górne rozłączalne w celu symulacji amputacji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860" w:rsidRPr="002A44AD" w:rsidRDefault="00996860" w:rsidP="00FC301F">
            <w:pPr>
              <w:tabs>
                <w:tab w:val="num" w:pos="720"/>
              </w:tabs>
              <w:jc w:val="center"/>
              <w:rPr>
                <w:b/>
                <w:sz w:val="20"/>
                <w:szCs w:val="20"/>
              </w:rPr>
            </w:pPr>
            <w:r w:rsidRPr="002A44AD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56.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Pr="00DD1D62" w:rsidRDefault="00996860" w:rsidP="00FC301F">
            <w:pPr>
              <w:tabs>
                <w:tab w:val="left" w:pos="317"/>
              </w:tabs>
              <w:rPr>
                <w:sz w:val="20"/>
                <w:szCs w:val="20"/>
              </w:rPr>
            </w:pPr>
            <w:r w:rsidRPr="00DD1D62">
              <w:rPr>
                <w:sz w:val="20"/>
                <w:szCs w:val="20"/>
              </w:rPr>
              <w:t>Możliwość wysyłania na monitor pacjenta dowolnych plików dokumentacji medycznej – USG, CT,  RTG, wyniki badań lab itd.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860" w:rsidRPr="002A44AD" w:rsidRDefault="00996860" w:rsidP="00FC301F">
            <w:pPr>
              <w:tabs>
                <w:tab w:val="num" w:pos="720"/>
              </w:tabs>
              <w:jc w:val="center"/>
              <w:rPr>
                <w:b/>
                <w:sz w:val="20"/>
                <w:szCs w:val="20"/>
              </w:rPr>
            </w:pPr>
            <w:r w:rsidRPr="002A44AD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57.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Pr="00DD1D62" w:rsidRDefault="00996860" w:rsidP="00FC301F">
            <w:pPr>
              <w:tabs>
                <w:tab w:val="left" w:pos="317"/>
              </w:tabs>
              <w:rPr>
                <w:b/>
                <w:sz w:val="20"/>
                <w:szCs w:val="20"/>
              </w:rPr>
            </w:pPr>
            <w:r w:rsidRPr="00DD1D62">
              <w:rPr>
                <w:color w:val="000000"/>
                <w:sz w:val="20"/>
                <w:szCs w:val="20"/>
              </w:rPr>
              <w:t>Zdejmowalne genitalia męskie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860" w:rsidRPr="002A44AD" w:rsidRDefault="00996860" w:rsidP="00FC301F">
            <w:pPr>
              <w:tabs>
                <w:tab w:val="num" w:pos="720"/>
              </w:tabs>
              <w:jc w:val="center"/>
              <w:rPr>
                <w:b/>
                <w:sz w:val="20"/>
                <w:szCs w:val="20"/>
                <w:u w:val="single"/>
              </w:rPr>
            </w:pPr>
            <w:r w:rsidRPr="002A44AD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701433">
        <w:trPr>
          <w:trHeight w:val="437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996860" w:rsidRPr="004448C4" w:rsidRDefault="00996860" w:rsidP="00FC301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DD1D62">
              <w:rPr>
                <w:b/>
                <w:sz w:val="20"/>
                <w:szCs w:val="20"/>
              </w:rPr>
              <w:t>STEROWANIE</w:t>
            </w:r>
          </w:p>
        </w:tc>
      </w:tr>
      <w:tr w:rsidR="00996860" w:rsidRPr="001C4708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58.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Pr="00D24E9D" w:rsidRDefault="00996860" w:rsidP="00FC301F">
            <w:pPr>
              <w:tabs>
                <w:tab w:val="left" w:pos="317"/>
              </w:tabs>
              <w:rPr>
                <w:color w:val="000000"/>
                <w:sz w:val="20"/>
                <w:szCs w:val="20"/>
              </w:rPr>
            </w:pPr>
            <w:r w:rsidRPr="00D24E9D">
              <w:rPr>
                <w:color w:val="000000"/>
                <w:sz w:val="20"/>
                <w:szCs w:val="20"/>
              </w:rPr>
              <w:t xml:space="preserve">Sterowanie poprzez </w:t>
            </w:r>
            <w:r>
              <w:rPr>
                <w:color w:val="000000"/>
                <w:sz w:val="20"/>
                <w:szCs w:val="20"/>
              </w:rPr>
              <w:t>komputer/tablet z</w:t>
            </w:r>
            <w:r w:rsidRPr="00D24E9D">
              <w:rPr>
                <w:color w:val="000000"/>
                <w:sz w:val="20"/>
                <w:szCs w:val="20"/>
              </w:rPr>
              <w:t xml:space="preserve"> ekran</w:t>
            </w:r>
            <w:r>
              <w:rPr>
                <w:color w:val="000000"/>
                <w:sz w:val="20"/>
                <w:szCs w:val="20"/>
              </w:rPr>
              <w:t>em</w:t>
            </w:r>
            <w:r w:rsidRPr="00D24E9D">
              <w:rPr>
                <w:color w:val="000000"/>
                <w:sz w:val="20"/>
                <w:szCs w:val="20"/>
              </w:rPr>
              <w:t xml:space="preserve"> min. 12 cali</w:t>
            </w:r>
            <w:r>
              <w:rPr>
                <w:color w:val="000000"/>
                <w:sz w:val="20"/>
                <w:szCs w:val="20"/>
              </w:rPr>
              <w:t xml:space="preserve"> znajdujący się w zestawie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860" w:rsidRPr="0085650A" w:rsidRDefault="00996860" w:rsidP="00FC301F">
            <w:pPr>
              <w:tabs>
                <w:tab w:val="num" w:pos="720"/>
              </w:tabs>
              <w:jc w:val="center"/>
              <w:rPr>
                <w:b/>
                <w:sz w:val="20"/>
                <w:szCs w:val="20"/>
                <w:u w:val="single"/>
              </w:rPr>
            </w:pPr>
            <w:r w:rsidRPr="0085650A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59.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Pr="00DD1D62" w:rsidRDefault="00996860" w:rsidP="00FC301F">
            <w:pPr>
              <w:tabs>
                <w:tab w:val="left" w:pos="317"/>
              </w:tabs>
              <w:rPr>
                <w:sz w:val="20"/>
                <w:szCs w:val="20"/>
              </w:rPr>
            </w:pPr>
            <w:r w:rsidRPr="00DD1D62">
              <w:rPr>
                <w:sz w:val="20"/>
                <w:szCs w:val="20"/>
              </w:rPr>
              <w:t xml:space="preserve">Monitor pacjenta – osobny komputer typu </w:t>
            </w:r>
            <w:proofErr w:type="spellStart"/>
            <w:r w:rsidRPr="00DD1D62">
              <w:rPr>
                <w:sz w:val="20"/>
                <w:szCs w:val="20"/>
              </w:rPr>
              <w:t>All</w:t>
            </w:r>
            <w:proofErr w:type="spellEnd"/>
            <w:r w:rsidRPr="00DD1D62">
              <w:rPr>
                <w:sz w:val="20"/>
                <w:szCs w:val="20"/>
              </w:rPr>
              <w:t xml:space="preserve"> in One </w:t>
            </w:r>
            <w:r>
              <w:rPr>
                <w:sz w:val="20"/>
                <w:szCs w:val="20"/>
              </w:rPr>
              <w:t>z ekranem dotykowym min.  19”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860" w:rsidRPr="0085650A" w:rsidRDefault="00996860" w:rsidP="00FC301F">
            <w:pPr>
              <w:tabs>
                <w:tab w:val="num" w:pos="720"/>
              </w:tabs>
              <w:jc w:val="center"/>
              <w:rPr>
                <w:b/>
                <w:sz w:val="20"/>
                <w:szCs w:val="20"/>
              </w:rPr>
            </w:pPr>
            <w:r w:rsidRPr="0085650A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60.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Pr="00DD1D62" w:rsidRDefault="00996860" w:rsidP="00FC301F">
            <w:pPr>
              <w:tabs>
                <w:tab w:val="left" w:pos="317"/>
              </w:tabs>
              <w:rPr>
                <w:sz w:val="20"/>
                <w:szCs w:val="20"/>
              </w:rPr>
            </w:pPr>
            <w:r w:rsidRPr="00DD1D62">
              <w:rPr>
                <w:sz w:val="20"/>
                <w:szCs w:val="20"/>
              </w:rPr>
              <w:t>Możliwość instalacji oprogramowania sterującego na innych komputerach bez dodatkowych licencji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860" w:rsidRPr="0085650A" w:rsidRDefault="00996860" w:rsidP="00FC301F">
            <w:pPr>
              <w:tabs>
                <w:tab w:val="num" w:pos="720"/>
              </w:tabs>
              <w:jc w:val="center"/>
              <w:rPr>
                <w:b/>
                <w:sz w:val="20"/>
                <w:szCs w:val="20"/>
                <w:u w:val="single"/>
              </w:rPr>
            </w:pPr>
            <w:r w:rsidRPr="0085650A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61.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Pr="00DD1D62" w:rsidRDefault="00996860" w:rsidP="00FC301F">
            <w:pPr>
              <w:tabs>
                <w:tab w:val="left" w:pos="317"/>
              </w:tabs>
              <w:rPr>
                <w:sz w:val="20"/>
                <w:szCs w:val="20"/>
              </w:rPr>
            </w:pPr>
            <w:r w:rsidRPr="00DD1D62">
              <w:rPr>
                <w:sz w:val="20"/>
                <w:szCs w:val="20"/>
              </w:rPr>
              <w:t>Jeden tablet sterujący może sterować kilkoma różnymi symulatorami bez dodatkowych licencji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860" w:rsidRPr="0085650A" w:rsidRDefault="00996860" w:rsidP="00FC301F">
            <w:pPr>
              <w:tabs>
                <w:tab w:val="num" w:pos="720"/>
              </w:tabs>
              <w:jc w:val="center"/>
              <w:rPr>
                <w:b/>
                <w:sz w:val="20"/>
                <w:szCs w:val="20"/>
                <w:u w:val="single"/>
              </w:rPr>
            </w:pPr>
            <w:r w:rsidRPr="0085650A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62.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Pr="00DD1D62" w:rsidRDefault="00996860" w:rsidP="00FC301F">
            <w:pPr>
              <w:tabs>
                <w:tab w:val="left" w:pos="317"/>
              </w:tabs>
              <w:rPr>
                <w:sz w:val="20"/>
                <w:szCs w:val="20"/>
              </w:rPr>
            </w:pPr>
            <w:r w:rsidRPr="00DD1D62">
              <w:rPr>
                <w:sz w:val="20"/>
                <w:szCs w:val="20"/>
              </w:rPr>
              <w:t xml:space="preserve">Możliwość wprowadzania zmian w scenariuszach w czasie rzeczywistym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860" w:rsidRPr="0085650A" w:rsidRDefault="00996860" w:rsidP="00FC301F">
            <w:pPr>
              <w:tabs>
                <w:tab w:val="num" w:pos="720"/>
              </w:tabs>
              <w:jc w:val="center"/>
              <w:rPr>
                <w:b/>
                <w:sz w:val="20"/>
                <w:szCs w:val="20"/>
                <w:highlight w:val="yellow"/>
              </w:rPr>
            </w:pPr>
            <w:r w:rsidRPr="0085650A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63.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Pr="00DD1D62" w:rsidRDefault="00996860" w:rsidP="00FC301F">
            <w:pPr>
              <w:tabs>
                <w:tab w:val="left" w:pos="317"/>
              </w:tabs>
              <w:rPr>
                <w:sz w:val="20"/>
                <w:szCs w:val="20"/>
              </w:rPr>
            </w:pPr>
            <w:r w:rsidRPr="00DD1D62">
              <w:rPr>
                <w:sz w:val="20"/>
                <w:szCs w:val="20"/>
              </w:rPr>
              <w:t>Tworzenie nowych scenariuszy bez dodatkowych opłat i licencji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860" w:rsidRPr="0085650A" w:rsidRDefault="00996860" w:rsidP="00FC301F">
            <w:pPr>
              <w:tabs>
                <w:tab w:val="num" w:pos="720"/>
              </w:tabs>
              <w:jc w:val="center"/>
              <w:rPr>
                <w:b/>
                <w:sz w:val="20"/>
                <w:szCs w:val="20"/>
                <w:u w:val="single"/>
              </w:rPr>
            </w:pPr>
            <w:r w:rsidRPr="0085650A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  <w:tr w:rsidR="00996860" w:rsidRPr="001C4708" w:rsidTr="00FC301F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Default="00996860" w:rsidP="00FC301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64.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860" w:rsidRPr="00DD1D62" w:rsidRDefault="00996860" w:rsidP="00FC301F">
            <w:pPr>
              <w:rPr>
                <w:color w:val="000000"/>
                <w:sz w:val="20"/>
                <w:szCs w:val="20"/>
              </w:rPr>
            </w:pPr>
            <w:r w:rsidRPr="00DD1D62">
              <w:rPr>
                <w:color w:val="000000"/>
                <w:sz w:val="20"/>
                <w:szCs w:val="20"/>
              </w:rPr>
              <w:t>Biblioteka</w:t>
            </w:r>
            <w:r>
              <w:rPr>
                <w:color w:val="000000"/>
                <w:sz w:val="20"/>
                <w:szCs w:val="20"/>
              </w:rPr>
              <w:t xml:space="preserve"> min. 20</w:t>
            </w:r>
            <w:r w:rsidRPr="00DD1D62">
              <w:rPr>
                <w:color w:val="000000"/>
                <w:sz w:val="20"/>
                <w:szCs w:val="20"/>
              </w:rPr>
              <w:t xml:space="preserve"> gotowych scenariuszy</w:t>
            </w:r>
            <w:r>
              <w:rPr>
                <w:color w:val="000000"/>
                <w:sz w:val="20"/>
                <w:szCs w:val="20"/>
              </w:rPr>
              <w:t>,</w:t>
            </w:r>
            <w:r w:rsidRPr="00DD1D62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możliwość eksportu </w:t>
            </w:r>
            <w:r w:rsidRPr="00DD1D62">
              <w:rPr>
                <w:color w:val="000000"/>
                <w:sz w:val="20"/>
                <w:szCs w:val="20"/>
              </w:rPr>
              <w:t xml:space="preserve">i </w:t>
            </w:r>
            <w:r>
              <w:rPr>
                <w:color w:val="000000"/>
                <w:sz w:val="20"/>
                <w:szCs w:val="20"/>
              </w:rPr>
              <w:t xml:space="preserve">importu </w:t>
            </w:r>
            <w:r w:rsidRPr="00DD1D62">
              <w:rPr>
                <w:color w:val="000000"/>
                <w:sz w:val="20"/>
                <w:szCs w:val="20"/>
              </w:rPr>
              <w:t xml:space="preserve">oraz  nieograniczonego tworzenia nowych w edytorze.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860" w:rsidRPr="0085650A" w:rsidRDefault="00996860" w:rsidP="00FC301F">
            <w:pPr>
              <w:tabs>
                <w:tab w:val="num" w:pos="720"/>
              </w:tabs>
              <w:jc w:val="center"/>
              <w:rPr>
                <w:b/>
                <w:sz w:val="20"/>
                <w:szCs w:val="20"/>
                <w:u w:val="single"/>
              </w:rPr>
            </w:pPr>
            <w:r w:rsidRPr="0085650A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60" w:rsidRDefault="00996860" w:rsidP="00FC301F">
            <w:pPr>
              <w:jc w:val="center"/>
            </w:pPr>
          </w:p>
        </w:tc>
      </w:tr>
    </w:tbl>
    <w:p w:rsidR="00996860" w:rsidRDefault="00996860" w:rsidP="00996860"/>
    <w:p w:rsidR="00996860" w:rsidRPr="001C4708" w:rsidRDefault="00996860" w:rsidP="00996860">
      <w:pPr>
        <w:autoSpaceDN w:val="0"/>
        <w:jc w:val="left"/>
        <w:rPr>
          <w:sz w:val="18"/>
          <w:szCs w:val="18"/>
        </w:rPr>
      </w:pPr>
      <w:r w:rsidRPr="001C4708">
        <w:rPr>
          <w:sz w:val="18"/>
          <w:szCs w:val="18"/>
        </w:rPr>
        <w:t>Zamawiający wymaga zgodnie z zapisami w SIWZ:</w:t>
      </w:r>
    </w:p>
    <w:p w:rsidR="00996860" w:rsidRPr="001C4708" w:rsidRDefault="00996860" w:rsidP="00996860">
      <w:pPr>
        <w:autoSpaceDN w:val="0"/>
        <w:jc w:val="left"/>
        <w:rPr>
          <w:sz w:val="18"/>
          <w:szCs w:val="18"/>
        </w:rPr>
      </w:pPr>
      <w:r w:rsidRPr="001C4708">
        <w:rPr>
          <w:sz w:val="18"/>
          <w:szCs w:val="18"/>
        </w:rPr>
        <w:t>* - potwierdzenia spełnienia wymaganych parametrów technicznych poprzez wpisanie słowa „TAK” w odpowiednim (każdym) wierszu kolumny „d”</w:t>
      </w:r>
    </w:p>
    <w:p w:rsidR="00996860" w:rsidRPr="001C4708" w:rsidRDefault="00996860" w:rsidP="00996860">
      <w:pPr>
        <w:autoSpaceDN w:val="0"/>
        <w:jc w:val="left"/>
        <w:rPr>
          <w:sz w:val="18"/>
          <w:szCs w:val="18"/>
        </w:rPr>
      </w:pPr>
    </w:p>
    <w:p w:rsidR="00996860" w:rsidRPr="001C4708" w:rsidRDefault="00996860" w:rsidP="00996860">
      <w:pPr>
        <w:autoSpaceDN w:val="0"/>
        <w:spacing w:before="120"/>
        <w:jc w:val="left"/>
        <w:rPr>
          <w:sz w:val="18"/>
          <w:szCs w:val="18"/>
        </w:rPr>
      </w:pPr>
      <w:r w:rsidRPr="001C4708">
        <w:rPr>
          <w:sz w:val="18"/>
          <w:szCs w:val="18"/>
        </w:rPr>
        <w:t xml:space="preserve">** - wskazania pełnej nazwy produktu, typu lub modelu oraz producenta </w:t>
      </w:r>
    </w:p>
    <w:p w:rsidR="00996860" w:rsidRDefault="00996860" w:rsidP="00996860"/>
    <w:p w:rsidR="00304489" w:rsidRDefault="00304489"/>
    <w:sectPr w:rsidR="00304489" w:rsidSect="00F043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0872" w:rsidRDefault="00E30872" w:rsidP="00E30872">
      <w:r>
        <w:separator/>
      </w:r>
    </w:p>
  </w:endnote>
  <w:endnote w:type="continuationSeparator" w:id="0">
    <w:p w:rsidR="00E30872" w:rsidRDefault="00E30872" w:rsidP="00E30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0872" w:rsidRDefault="00E30872" w:rsidP="00E30872">
      <w:r>
        <w:separator/>
      </w:r>
    </w:p>
  </w:footnote>
  <w:footnote w:type="continuationSeparator" w:id="0">
    <w:p w:rsidR="00E30872" w:rsidRDefault="00E30872" w:rsidP="00E308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306F23"/>
    <w:multiLevelType w:val="hybridMultilevel"/>
    <w:tmpl w:val="F42AA1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815ADB"/>
    <w:multiLevelType w:val="hybridMultilevel"/>
    <w:tmpl w:val="8E40C5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EC66AB"/>
    <w:multiLevelType w:val="hybridMultilevel"/>
    <w:tmpl w:val="9C8C28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Izabela Leżańska">
    <w15:presenceInfo w15:providerId="AD" w15:userId="S-1-5-21-3070720615-1613550915-77459830-338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5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A7E"/>
    <w:rsid w:val="001643A8"/>
    <w:rsid w:val="00304489"/>
    <w:rsid w:val="00640A7E"/>
    <w:rsid w:val="00701433"/>
    <w:rsid w:val="00737D4C"/>
    <w:rsid w:val="00893933"/>
    <w:rsid w:val="00996860"/>
    <w:rsid w:val="00B94391"/>
    <w:rsid w:val="00D402E0"/>
    <w:rsid w:val="00D65BD1"/>
    <w:rsid w:val="00E30872"/>
    <w:rsid w:val="00F63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38901A-DF0B-4B89-B927-D4853BC46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6860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9"/>
    <w:qFormat/>
    <w:rsid w:val="00996860"/>
    <w:pPr>
      <w:keepNext/>
      <w:spacing w:before="120" w:after="120" w:line="360" w:lineRule="auto"/>
      <w:jc w:val="center"/>
      <w:outlineLvl w:val="0"/>
    </w:pPr>
    <w:rPr>
      <w:rFonts w:eastAsia="Calibri"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996860"/>
    <w:rPr>
      <w:rFonts w:ascii="Arial" w:eastAsia="Calibri" w:hAnsi="Arial" w:cs="Times New Roman"/>
      <w:b/>
      <w:bCs/>
      <w:sz w:val="24"/>
      <w:szCs w:val="24"/>
      <w:lang w:eastAsia="pl-PL"/>
    </w:rPr>
  </w:style>
  <w:style w:type="paragraph" w:customStyle="1" w:styleId="Wyliczkreska">
    <w:name w:val="Wylicz_kreska"/>
    <w:basedOn w:val="Normalny"/>
    <w:rsid w:val="00996860"/>
    <w:pPr>
      <w:suppressAutoHyphens/>
      <w:spacing w:line="360" w:lineRule="auto"/>
      <w:ind w:left="720" w:hanging="180"/>
      <w:jc w:val="left"/>
    </w:pPr>
    <w:rPr>
      <w:rFonts w:ascii="Times New Roman" w:hAnsi="Times New Roman" w:cs="Times New Roman"/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02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2E0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308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30872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08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30872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1015</Words>
  <Characters>6092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Dawidowicz</dc:creator>
  <cp:keywords/>
  <dc:description/>
  <cp:lastModifiedBy>Izabela Leżańska</cp:lastModifiedBy>
  <cp:revision>7</cp:revision>
  <cp:lastPrinted>2018-06-04T08:12:00Z</cp:lastPrinted>
  <dcterms:created xsi:type="dcterms:W3CDTF">2018-04-17T09:29:00Z</dcterms:created>
  <dcterms:modified xsi:type="dcterms:W3CDTF">2018-06-04T08:13:00Z</dcterms:modified>
</cp:coreProperties>
</file>